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8F91" w14:textId="77777777" w:rsidR="002D5706" w:rsidRDefault="005263B5" w:rsidP="002D5706">
      <w:r>
        <w:t>17.5</w:t>
      </w:r>
      <w:r w:rsidR="002D5706">
        <w:t>.2010 Antero Ensio, Ensitieto Oy</w:t>
      </w:r>
    </w:p>
    <w:p w14:paraId="63EF65B8" w14:textId="77777777" w:rsidR="002D5706" w:rsidRDefault="002D5706" w:rsidP="000A6BBE">
      <w:pPr>
        <w:pStyle w:val="Otsikko"/>
        <w:ind w:left="0"/>
        <w:jc w:val="both"/>
      </w:pPr>
    </w:p>
    <w:p w14:paraId="721E3EF3" w14:textId="77777777" w:rsidR="00861840" w:rsidRDefault="000A6BBE" w:rsidP="000A6BBE">
      <w:pPr>
        <w:pStyle w:val="Otsikko"/>
        <w:ind w:left="0"/>
        <w:jc w:val="both"/>
      </w:pPr>
      <w:r>
        <w:t>Koodistojen yksilöinti</w:t>
      </w:r>
      <w:r w:rsidR="007815B0">
        <w:t xml:space="preserve"> ja versio</w:t>
      </w:r>
      <w:r w:rsidR="00004494">
        <w:t>i</w:t>
      </w:r>
      <w:r w:rsidR="007815B0">
        <w:t>nti</w:t>
      </w:r>
    </w:p>
    <w:p w14:paraId="0D61DAD4" w14:textId="77777777" w:rsidR="0017478C" w:rsidRDefault="001A2081" w:rsidP="00CB74EF">
      <w:pPr>
        <w:pStyle w:val="Otsikko1"/>
      </w:pPr>
      <w:r>
        <w:t xml:space="preserve">Koodistojen </w:t>
      </w:r>
      <w:r w:rsidR="000A6BBE">
        <w:t xml:space="preserve">ja lomakkeiden </w:t>
      </w:r>
      <w:r>
        <w:t>yksilöinti</w:t>
      </w:r>
      <w:r w:rsidR="007D5778">
        <w:t xml:space="preserve"> ja versiointi</w:t>
      </w:r>
    </w:p>
    <w:p w14:paraId="7E14B5E1" w14:textId="77777777" w:rsidR="000A6BBE" w:rsidRPr="000A6BBE" w:rsidRDefault="000A6BBE" w:rsidP="000A6BBE">
      <w:pPr>
        <w:pStyle w:val="Otsikko2"/>
        <w:numPr>
          <w:ilvl w:val="1"/>
          <w:numId w:val="36"/>
        </w:numPr>
      </w:pPr>
      <w:r>
        <w:t>Koodistojen yksilöinti</w:t>
      </w:r>
      <w:r w:rsidR="007D5778">
        <w:t xml:space="preserve"> ja versiointi</w:t>
      </w:r>
    </w:p>
    <w:p w14:paraId="7B9261C9" w14:textId="77777777" w:rsidR="00AC4139" w:rsidRPr="00AC4139" w:rsidRDefault="00AC4139" w:rsidP="00CB74EF">
      <w:r>
        <w:t>THL opas</w:t>
      </w:r>
    </w:p>
    <w:p w14:paraId="39BE4F56" w14:textId="77777777" w:rsidR="00BA5DE7" w:rsidRPr="00BA5DE7" w:rsidRDefault="00BA5DE7" w:rsidP="00CB74EF">
      <w:r w:rsidRPr="00BA5DE7">
        <w:t>ISO OID-yksilöintitunnuksen käytön kansalliset periaatteet</w:t>
      </w:r>
      <w:r>
        <w:t xml:space="preserve"> </w:t>
      </w:r>
      <w:r w:rsidRPr="00BA5DE7">
        <w:t>sosiaali- ja terveysalalla</w:t>
      </w:r>
      <w:r>
        <w:t xml:space="preserve"> </w:t>
      </w:r>
      <w:r w:rsidRPr="00BA5DE7">
        <w:t>14.2.2007</w:t>
      </w:r>
      <w:r>
        <w:t xml:space="preserve"> </w:t>
      </w:r>
      <w:r w:rsidRPr="00BA5DE7">
        <w:t>versio 1.0</w:t>
      </w:r>
    </w:p>
    <w:p w14:paraId="54F65EB2" w14:textId="77777777" w:rsidR="00A952E2" w:rsidRPr="002634B8" w:rsidRDefault="00A952E2" w:rsidP="00CB74EF">
      <w:r w:rsidRPr="00BA5DE7">
        <w:t>Sosiaali- ja terveydenhuollon koodistot niiltä osin kun niitä ei ole tunnistettu toimial</w:t>
      </w:r>
      <w:r w:rsidRPr="00BA5DE7">
        <w:t>a</w:t>
      </w:r>
      <w:r w:rsidRPr="00BA5DE7">
        <w:t xml:space="preserve">riippumattomasti sijoitetaan sosiaali- ja terveydenhuollon juuren alle. </w:t>
      </w:r>
      <w:r w:rsidRPr="002634B8">
        <w:t>Teknisten koodi</w:t>
      </w:r>
      <w:r w:rsidRPr="002634B8">
        <w:t>s</w:t>
      </w:r>
      <w:r w:rsidRPr="002634B8">
        <w:t>tojen solmuluokka on 5 ja sosiaali- ja terveysalan toimialalle spesifien termistöjen, n</w:t>
      </w:r>
      <w:r w:rsidRPr="002634B8">
        <w:t>i</w:t>
      </w:r>
      <w:r w:rsidRPr="002634B8">
        <w:t>mikkeistöjen ja luokitusten so</w:t>
      </w:r>
      <w:r w:rsidRPr="002634B8">
        <w:t>l</w:t>
      </w:r>
      <w:r w:rsidRPr="002634B8">
        <w:t>muluokka on 6.</w:t>
      </w:r>
    </w:p>
    <w:p w14:paraId="0A9BC54F" w14:textId="77777777" w:rsidR="00A952E2" w:rsidRPr="00CB74EF" w:rsidRDefault="00A952E2" w:rsidP="00CB74EF">
      <w:r w:rsidRPr="00CB74EF">
        <w:t>Koodistojen jaottelu:</w:t>
      </w:r>
    </w:p>
    <w:p w14:paraId="14ED17BB" w14:textId="77777777" w:rsidR="00A952E2" w:rsidRPr="002634B8" w:rsidRDefault="00B211F1" w:rsidP="00CB74EF">
      <w:r>
        <w:t>1</w:t>
      </w:r>
      <w:r w:rsidR="00A952E2" w:rsidRPr="002634B8">
        <w:t>.2.246.537.5.x. &lt;vuosiluku/versio nro&gt; Valtakunnalliset koodistot (tekn</w:t>
      </w:r>
      <w:r w:rsidR="00A952E2" w:rsidRPr="002634B8">
        <w:t>i</w:t>
      </w:r>
      <w:r w:rsidR="00A952E2" w:rsidRPr="002634B8">
        <w:t>nen)</w:t>
      </w:r>
    </w:p>
    <w:p w14:paraId="66B424F7" w14:textId="77777777" w:rsidR="00A952E2" w:rsidRPr="002634B8" w:rsidRDefault="00A952E2" w:rsidP="00CB74EF">
      <w:r w:rsidRPr="002634B8">
        <w:t>1.2.246.537.6.x. &lt;vuosiluku/versio nro&gt; Valtakunnalliset koodistot (sisält</w:t>
      </w:r>
      <w:r w:rsidRPr="002634B8">
        <w:t>ö</w:t>
      </w:r>
      <w:r w:rsidRPr="002634B8">
        <w:t>tuotanto)</w:t>
      </w:r>
    </w:p>
    <w:p w14:paraId="27FB153D" w14:textId="77777777" w:rsidR="00A952E2" w:rsidRPr="002634B8" w:rsidRDefault="00A952E2" w:rsidP="00CB74EF">
      <w:r w:rsidRPr="002634B8">
        <w:t>1.2.246.10.&lt;y-tunnus&gt;.5.x. &lt;vuosiluku/versio nro&gt; Paikalliset koodistot (te</w:t>
      </w:r>
      <w:r w:rsidRPr="002634B8">
        <w:t>k</w:t>
      </w:r>
      <w:r w:rsidRPr="002634B8">
        <w:t>ninen)</w:t>
      </w:r>
    </w:p>
    <w:p w14:paraId="666A8226" w14:textId="77777777" w:rsidR="00A952E2" w:rsidRPr="002634B8" w:rsidRDefault="00A952E2" w:rsidP="00CB74EF">
      <w:r w:rsidRPr="002634B8">
        <w:t>1.2.246.10.&lt;y-tunnus&gt;.6.x. &lt;vuosiluku/versio nro&gt; Paikalliset koodistot (sisältötuota</w:t>
      </w:r>
      <w:r w:rsidRPr="002634B8">
        <w:t>n</w:t>
      </w:r>
      <w:r w:rsidRPr="002634B8">
        <w:t>to)</w:t>
      </w:r>
    </w:p>
    <w:p w14:paraId="1F0FE677" w14:textId="77777777" w:rsidR="00A952E2" w:rsidRPr="002634B8" w:rsidRDefault="00A952E2" w:rsidP="00CB74EF">
      <w:r w:rsidRPr="002634B8">
        <w:t>1.2.246.10.&lt;y-tunnus&gt;.10.&lt;toimipaikka&gt;.5.x. &lt;vuosiluku/versio nro&gt; Paikalliset ko</w:t>
      </w:r>
      <w:r w:rsidRPr="002634B8">
        <w:t>o</w:t>
      </w:r>
      <w:r w:rsidRPr="002634B8">
        <w:t>distot (tekninen)</w:t>
      </w:r>
    </w:p>
    <w:p w14:paraId="400923F8" w14:textId="77777777" w:rsidR="00A952E2" w:rsidRPr="002634B8" w:rsidRDefault="00A952E2" w:rsidP="00CB74EF">
      <w:r w:rsidRPr="002634B8">
        <w:t>1.2.246.10.&lt;y-tunnus&gt;.10.&lt;toimipaikka&gt;.6.x. &lt;vuosiluku/versio nro&gt; Paikalliset ko</w:t>
      </w:r>
      <w:r w:rsidRPr="002634B8">
        <w:t>o</w:t>
      </w:r>
      <w:r w:rsidRPr="002634B8">
        <w:t>distot (sisältötuotan-to) (x = 1,2..n)</w:t>
      </w:r>
    </w:p>
    <w:p w14:paraId="39B5B889" w14:textId="77777777" w:rsidR="00A952E2" w:rsidRPr="002634B8" w:rsidRDefault="00A952E2" w:rsidP="00CB74EF">
      <w:r w:rsidRPr="002634B8">
        <w:t>Koodistojen versioinnissa käytetään ensisijaisesti käyttöönottovuosilukua. Mikäli koodi</w:t>
      </w:r>
      <w:r w:rsidRPr="002634B8">
        <w:t>s</w:t>
      </w:r>
      <w:r w:rsidRPr="002634B8">
        <w:t>toon kohdistuu vain koodiarvojen lisäyksiä ja poistoja, niin versionumero pysyy sam</w:t>
      </w:r>
      <w:r w:rsidRPr="002634B8">
        <w:t>a</w:t>
      </w:r>
      <w:r w:rsidRPr="002634B8">
        <w:t>na</w:t>
      </w:r>
      <w:r w:rsidR="00B72063">
        <w:t xml:space="preserve"> ja päivityspäiväys (</w:t>
      </w:r>
      <w:r w:rsidR="00B72063" w:rsidRPr="00B83275">
        <w:t>lastmodifieddate</w:t>
      </w:r>
      <w:r w:rsidR="00B72063">
        <w:t xml:space="preserve">) muuttuu sekä koodiston että kyseisen koodiarvon osalta. </w:t>
      </w:r>
      <w:r w:rsidR="00473ABD">
        <w:t>Poistoissa ei koodiarvoriviä poisteta, vaan sen voimassaoloaika päätetään</w:t>
      </w:r>
      <w:r w:rsidRPr="002634B8">
        <w:t xml:space="preserve">. </w:t>
      </w:r>
      <w:r w:rsidR="00473ABD">
        <w:t>Ko</w:t>
      </w:r>
      <w:r w:rsidR="00473ABD">
        <w:t>o</w:t>
      </w:r>
      <w:r w:rsidR="00473ABD">
        <w:t>diarvojen voimassao</w:t>
      </w:r>
      <w:r w:rsidR="00A438CD">
        <w:t>loaikojen</w:t>
      </w:r>
      <w:r w:rsidR="00473ABD">
        <w:t xml:space="preserve"> avulla saadaan kunakin ajankohtana voimassaoleva ko</w:t>
      </w:r>
      <w:r w:rsidR="00473ABD">
        <w:t>o</w:t>
      </w:r>
      <w:r w:rsidR="00473ABD">
        <w:t xml:space="preserve">disto. </w:t>
      </w:r>
      <w:r w:rsidRPr="002634B8">
        <w:t>Koodiston rakenne muuttuu tai tapahtuu runsaasti (esim. yli 10%) muutoksia, niin koodisto saa uuden versionum</w:t>
      </w:r>
      <w:r w:rsidRPr="002634B8">
        <w:t>e</w:t>
      </w:r>
      <w:r w:rsidRPr="002634B8">
        <w:t>ron.</w:t>
      </w:r>
    </w:p>
    <w:p w14:paraId="0B7538A3" w14:textId="77777777" w:rsidR="00A952E2" w:rsidRPr="00CB74EF" w:rsidRDefault="00A952E2" w:rsidP="00CB74EF">
      <w:r w:rsidRPr="00CB74EF">
        <w:t>Paikalliset koodistot</w:t>
      </w:r>
    </w:p>
    <w:p w14:paraId="2B0A8907" w14:textId="77777777" w:rsidR="00A952E2" w:rsidRPr="002634B8" w:rsidRDefault="00A952E2" w:rsidP="00CB74EF">
      <w:r w:rsidRPr="002634B8">
        <w:t>Paikallisista nimikkeistöistä on esimerkiksi otettu laboratorion ja radiologian nimikkei</w:t>
      </w:r>
      <w:r w:rsidRPr="002634B8">
        <w:t>s</w:t>
      </w:r>
      <w:r w:rsidRPr="002634B8">
        <w:t>töt. Kuntalii</w:t>
      </w:r>
      <w:r w:rsidR="00FA7267">
        <w:t>ton uu</w:t>
      </w:r>
      <w:r w:rsidRPr="002634B8">
        <w:t>sin laboratoriotutkimusnimikkeistö on vuodelta 2004 ja sen OID on 1.2.246.537.6.3.2004. Radiologian tutkimusnimikkeistö on vuodelta 2003 ja sen OID on 1.2.246.537.6.4.2003.</w:t>
      </w:r>
    </w:p>
    <w:p w14:paraId="4E3793C7" w14:textId="77777777" w:rsidR="00A952E2" w:rsidRPr="002634B8" w:rsidRDefault="00A952E2" w:rsidP="00CB74EF">
      <w:r w:rsidRPr="002634B8">
        <w:lastRenderedPageBreak/>
        <w:t>Silloin kun siirrossa käytetään koodeja, jotka löytyvät virallisesta nimikkeistöstä, käyt</w:t>
      </w:r>
      <w:r w:rsidRPr="002634B8">
        <w:t>e</w:t>
      </w:r>
      <w:r w:rsidR="00FA7267">
        <w:t>tään virallisen ni</w:t>
      </w:r>
      <w:r w:rsidRPr="002634B8">
        <w:t>mikkeistön OID-tunnusta. CDA R2 attribuutin displayName avulla voi t</w:t>
      </w:r>
      <w:r w:rsidR="00FA7267">
        <w:t>uoda esiin paikallista nimeämis</w:t>
      </w:r>
      <w:r w:rsidRPr="002634B8">
        <w:t>käytäntöä.</w:t>
      </w:r>
    </w:p>
    <w:p w14:paraId="452D2903" w14:textId="77777777" w:rsidR="00A952E2" w:rsidRPr="002634B8" w:rsidRDefault="00A952E2" w:rsidP="00CB74EF">
      <w:r w:rsidRPr="002634B8">
        <w:t>Omille luokituksille annetaan omat OID-tunnukset. Omaan luokitukseen kuuluu pelkä</w:t>
      </w:r>
      <w:r w:rsidRPr="002634B8">
        <w:t>s</w:t>
      </w:r>
      <w:r w:rsidRPr="002634B8">
        <w:t>tään palveluntuot-tajan omat nimikkeet. OID rakennetaan seuraavalla tavalla:</w:t>
      </w:r>
    </w:p>
    <w:p w14:paraId="708B2B42" w14:textId="77777777" w:rsidR="00A952E2" w:rsidRPr="002634B8" w:rsidRDefault="00A952E2" w:rsidP="00CB74EF">
      <w:r w:rsidRPr="002634B8">
        <w:t>a) Juureksi laitetaan oman palveluntuottajan OID-tunnus (yleensä SHP-taso)</w:t>
      </w:r>
    </w:p>
    <w:p w14:paraId="260774A5" w14:textId="77777777" w:rsidR="00A952E2" w:rsidRPr="002634B8" w:rsidRDefault="00A952E2" w:rsidP="00CB74EF">
      <w:r w:rsidRPr="002634B8">
        <w:t>b) Luokituksen tunnus (tässä 6.3 tai 6.4) otetaan virallisesta luokitukse</w:t>
      </w:r>
      <w:r w:rsidRPr="002634B8">
        <w:t>s</w:t>
      </w:r>
      <w:r w:rsidRPr="002634B8">
        <w:t>ta</w:t>
      </w:r>
    </w:p>
    <w:p w14:paraId="0712A68D" w14:textId="77777777" w:rsidR="00A952E2" w:rsidRPr="002634B8" w:rsidRDefault="00A952E2" w:rsidP="00CB74EF">
      <w:r w:rsidRPr="002634B8">
        <w:t>c) versiointi hoidetaan paikallisesti antamalla</w:t>
      </w:r>
    </w:p>
    <w:p w14:paraId="718C2312" w14:textId="77777777" w:rsidR="00A952E2" w:rsidRPr="002634B8" w:rsidRDefault="00A952E2" w:rsidP="00CB74EF">
      <w:r w:rsidRPr="002634B8">
        <w:t>Laboratorion paikalliset nimikkeet muodostavat puolestaan luokituksen, jonka OID voisi o</w:t>
      </w:r>
      <w:r w:rsidRPr="002634B8">
        <w:t>l</w:t>
      </w:r>
      <w:r w:rsidRPr="002634B8">
        <w:t>la:</w:t>
      </w:r>
    </w:p>
    <w:p w14:paraId="282A5E0E" w14:textId="77777777" w:rsidR="00A952E2" w:rsidRPr="002634B8" w:rsidRDefault="00A952E2" w:rsidP="00CB74EF">
      <w:r w:rsidRPr="002634B8">
        <w:t>1.2.246.10.&lt;Y-tunnus&gt;.6.3.2006</w:t>
      </w:r>
    </w:p>
    <w:p w14:paraId="7C6703F1" w14:textId="77777777" w:rsidR="00A952E2" w:rsidRPr="002634B8" w:rsidRDefault="00A952E2" w:rsidP="00CB74EF">
      <w:r w:rsidRPr="002634B8">
        <w:t>Radiologian paikalliset nimikkeet muodostavat oman luokitu</w:t>
      </w:r>
      <w:r w:rsidRPr="002634B8">
        <w:t>k</w:t>
      </w:r>
      <w:r w:rsidRPr="002634B8">
        <w:t>sensa:</w:t>
      </w:r>
    </w:p>
    <w:p w14:paraId="170F31FC" w14:textId="77777777" w:rsidR="00A952E2" w:rsidRPr="002634B8" w:rsidRDefault="00A952E2" w:rsidP="00CB74EF">
      <w:r w:rsidRPr="002634B8">
        <w:t>1.2.246.10.&lt;Y-tunnus&gt;.6.4.2006</w:t>
      </w:r>
    </w:p>
    <w:p w14:paraId="3CFD46B8" w14:textId="77777777" w:rsidR="00A952E2" w:rsidRPr="002634B8" w:rsidRDefault="00A952E2" w:rsidP="00CB74EF">
      <w:r w:rsidRPr="002634B8">
        <w:t>Palveluntuottajan omien nimikkeiden koodiarvoille on annettu myös suositu</w:t>
      </w:r>
      <w:r w:rsidRPr="002634B8">
        <w:t>k</w:t>
      </w:r>
      <w:r w:rsidRPr="002634B8">
        <w:t>set ja niitä voidaan käyttää omissa järjestelmissä ilman pitkää OID-tunnusta. Siirrossa on käyte</w:t>
      </w:r>
      <w:r w:rsidRPr="002634B8">
        <w:t>t</w:t>
      </w:r>
      <w:r w:rsidRPr="002634B8">
        <w:t>tävä palveluntuottajan omaa pitkää muotoa, jotta ei päällekkäisiä koodistoja esiinny. Vastaanottaja tunnistaa tutkimuksen displayName:n pe-rusteella, mutta samoja tutk</w:t>
      </w:r>
      <w:r w:rsidRPr="002634B8">
        <w:t>i</w:t>
      </w:r>
      <w:r w:rsidRPr="002634B8">
        <w:t>muksia ei pystytä taul</w:t>
      </w:r>
      <w:r w:rsidRPr="002634B8">
        <w:t>u</w:t>
      </w:r>
      <w:r w:rsidRPr="002634B8">
        <w:t>koimaan.</w:t>
      </w:r>
    </w:p>
    <w:p w14:paraId="5B8EE732" w14:textId="77777777" w:rsidR="00A952E2" w:rsidRPr="002634B8" w:rsidRDefault="00A952E2" w:rsidP="00CB74EF">
      <w:r w:rsidRPr="002634B8">
        <w:t>Silloin kun kyseessä on oman luokituksen nimike, CDA R2:ssa pitäisi käyttää myös at</w:t>
      </w:r>
      <w:r w:rsidRPr="002634B8">
        <w:t>t</w:t>
      </w:r>
      <w:r w:rsidR="009A76EB">
        <w:t>ribuuttia codeSys</w:t>
      </w:r>
      <w:r w:rsidRPr="002634B8">
        <w:t>temName.</w:t>
      </w:r>
    </w:p>
    <w:p w14:paraId="144847A7" w14:textId="77777777" w:rsidR="00A952E2" w:rsidRDefault="00A952E2" w:rsidP="00CB74EF">
      <w:r w:rsidRPr="002634B8">
        <w:t>Seuraavassa esimerkissä siirretään peräkkäisissä vastauksissa kuntaliiton lu</w:t>
      </w:r>
      <w:r w:rsidRPr="002634B8">
        <w:t>o</w:t>
      </w:r>
      <w:r w:rsidRPr="002634B8">
        <w:t>kitukseen kuuluva tutkimus sekä oma paikallinen tutkimus.</w:t>
      </w:r>
    </w:p>
    <w:p w14:paraId="33F18705" w14:textId="77777777" w:rsidR="000A6BBE" w:rsidRPr="000A6BBE" w:rsidRDefault="00B77804" w:rsidP="000A6BBE">
      <w:pPr>
        <w:pStyle w:val="Otsikko2"/>
        <w:numPr>
          <w:ilvl w:val="1"/>
          <w:numId w:val="36"/>
        </w:numPr>
      </w:pPr>
      <w:r>
        <w:t>Lomakkeiden</w:t>
      </w:r>
      <w:r w:rsidR="000A6BBE">
        <w:t xml:space="preserve"> yksilöinti</w:t>
      </w:r>
      <w:r w:rsidR="007D5778">
        <w:t xml:space="preserve"> ja versiointi</w:t>
      </w:r>
    </w:p>
    <w:p w14:paraId="53D58AE1" w14:textId="77777777" w:rsidR="00B27C66" w:rsidRDefault="00B27C66" w:rsidP="00B27C66">
      <w:r>
        <w:t xml:space="preserve">Lomakkeet tunnistetaan lomaketunnuksella eli näkymätunnus </w:t>
      </w:r>
      <w:r w:rsidR="0036298F">
        <w:t>(näkymäkoodisto)</w:t>
      </w:r>
      <w:r>
        <w:t>.</w:t>
      </w:r>
      <w:r w:rsidR="00E36708">
        <w:t xml:space="preserve"> L</w:t>
      </w:r>
      <w:r w:rsidR="00E36708">
        <w:t>o</w:t>
      </w:r>
      <w:r w:rsidR="00E36708">
        <w:t>mak</w:t>
      </w:r>
      <w:r w:rsidR="0036298F">
        <w:t>k</w:t>
      </w:r>
      <w:r w:rsidR="00E36708">
        <w:t xml:space="preserve">een versio tunnistetaan </w:t>
      </w:r>
      <w:r w:rsidR="00E36708" w:rsidRPr="00E36708">
        <w:t>templateId</w:t>
      </w:r>
      <w:r w:rsidR="00E36708">
        <w:t>:llä, mikä muodostuu lomaketunnuksesta sekä version päiväykse</w:t>
      </w:r>
      <w:r w:rsidR="00E36708">
        <w:t>s</w:t>
      </w:r>
      <w:r w:rsidR="00E36708">
        <w:t xml:space="preserve">tä esim.  </w:t>
      </w:r>
      <w:r w:rsidR="00E36708" w:rsidRPr="00E36708">
        <w:t>1.2</w:t>
      </w:r>
      <w:r w:rsidR="00E36708">
        <w:t>.246.537.6.12.2002.3.20070924.</w:t>
      </w:r>
    </w:p>
    <w:p w14:paraId="423DBF31" w14:textId="77777777" w:rsidR="00B77804" w:rsidRDefault="00E36708" w:rsidP="00B77804">
      <w:r>
        <w:t xml:space="preserve">Lomakkeen tietokentät saavat </w:t>
      </w:r>
      <w:r w:rsidR="000D6CDA">
        <w:t>juoksevan kenttätunnuksen lomaketunnuksen alle. K</w:t>
      </w:r>
      <w:r w:rsidR="00B27C66">
        <w:t>e</w:t>
      </w:r>
      <w:r w:rsidR="00B27C66">
        <w:t>n</w:t>
      </w:r>
      <w:r w:rsidR="00B27C66">
        <w:t>tän tunnus (annetaan juoksevasti 1, 2, 3, ). Uudet tietokentät saavat seuraavan vapaan numeron</w:t>
      </w:r>
      <w:r w:rsidR="000D6CDA">
        <w:t>. Mikäli lomakkeen uudessa versiossa käytetään vanhojen versioiden tietoken</w:t>
      </w:r>
      <w:r w:rsidR="000D6CDA">
        <w:t>t</w:t>
      </w:r>
      <w:r w:rsidR="000D6CDA">
        <w:t>tiä, niin ne tunnistetaan edelleen vanhoilla tunnisteille ja vain uusille kentille annetaan seuraava vapaa numero.</w:t>
      </w:r>
      <w:r w:rsidR="0036298F" w:rsidRPr="0036298F">
        <w:t xml:space="preserve"> </w:t>
      </w:r>
      <w:r w:rsidR="00BA1FF3">
        <w:t xml:space="preserve">esim. </w:t>
      </w:r>
      <w:r w:rsidR="0036298F" w:rsidRPr="00E36708">
        <w:t>1.2</w:t>
      </w:r>
      <w:r w:rsidR="0036298F">
        <w:t xml:space="preserve">.246.537.6.12.2002.3.1, </w:t>
      </w:r>
      <w:r w:rsidR="0036298F" w:rsidRPr="00E36708">
        <w:t>1.2</w:t>
      </w:r>
      <w:r w:rsidR="0036298F">
        <w:t>.246.537.6.12.2002.3.2 jne.</w:t>
      </w:r>
    </w:p>
    <w:p w14:paraId="55DC9264" w14:textId="77777777" w:rsidR="00BA1FF3" w:rsidRDefault="00BA1FF3" w:rsidP="00B77804">
      <w:r>
        <w:t>Lomakeversion sisällä voidaan pieniä muutoksia tehdä käyttäen tietokenttien voimass</w:t>
      </w:r>
      <w:r>
        <w:t>a</w:t>
      </w:r>
      <w:r>
        <w:t>oloaikoja.</w:t>
      </w:r>
    </w:p>
    <w:p w14:paraId="09E8ED22" w14:textId="77777777" w:rsidR="00B77804" w:rsidRPr="00675D0D" w:rsidRDefault="00B77804" w:rsidP="00B77804">
      <w:pPr>
        <w:pStyle w:val="Otsikko1"/>
      </w:pPr>
      <w:r w:rsidRPr="00675D0D">
        <w:t>haku koodistopal</w:t>
      </w:r>
      <w:r>
        <w:t>v</w:t>
      </w:r>
      <w:r w:rsidRPr="00675D0D">
        <w:t>elimelta</w:t>
      </w:r>
    </w:p>
    <w:p w14:paraId="47DDECEB" w14:textId="77777777" w:rsidR="00C266BB" w:rsidRPr="000A6BBE" w:rsidRDefault="003E1655" w:rsidP="00C266BB">
      <w:pPr>
        <w:pStyle w:val="Otsikko2"/>
      </w:pPr>
      <w:r>
        <w:t>2.1</w:t>
      </w:r>
      <w:r w:rsidR="00C266BB">
        <w:t xml:space="preserve"> Koodistojen haku koodistopalvelimelta</w:t>
      </w:r>
    </w:p>
    <w:p w14:paraId="27D6DCB9" w14:textId="77777777" w:rsidR="00B77804" w:rsidRDefault="00B77804" w:rsidP="00B77804"/>
    <w:p w14:paraId="78DE6784" w14:textId="77777777" w:rsidR="00B77804" w:rsidRPr="003E1655" w:rsidRDefault="00B77804" w:rsidP="00B77804">
      <w:pPr>
        <w:pStyle w:val="Luettelokappale"/>
        <w:ind w:left="360"/>
        <w:rPr>
          <w:b/>
        </w:rPr>
      </w:pPr>
      <w:r w:rsidRPr="003E1655">
        <w:rPr>
          <w:b/>
        </w:rPr>
        <w:lastRenderedPageBreak/>
        <w:t>Hakuparametrit</w:t>
      </w:r>
    </w:p>
    <w:p w14:paraId="073629A5" w14:textId="77777777" w:rsidR="00B77804" w:rsidRPr="005D26FC" w:rsidRDefault="00B77804" w:rsidP="00B77804">
      <w:pPr>
        <w:pStyle w:val="Luettelokappale"/>
        <w:numPr>
          <w:ilvl w:val="0"/>
          <w:numId w:val="37"/>
        </w:numPr>
      </w:pPr>
      <w:r w:rsidRPr="005D26FC">
        <w:t>viimeisimmän version haku hakuavai</w:t>
      </w:r>
      <w:r>
        <w:t xml:space="preserve">n on koodiston OID tunnus esim. sukupuoli </w:t>
      </w:r>
      <w:r w:rsidRPr="00FA5B64">
        <w:rPr>
          <w:rFonts w:ascii="Arial" w:hAnsi="Arial" w:cs="Arial"/>
          <w:color w:val="000000"/>
          <w:sz w:val="24"/>
          <w:szCs w:val="24"/>
        </w:rPr>
        <w:t>1.2.246.537.5.1</w:t>
      </w:r>
    </w:p>
    <w:p w14:paraId="43E847A1" w14:textId="77777777" w:rsidR="00B77804" w:rsidRPr="00675D0D" w:rsidRDefault="00B77804" w:rsidP="00B77804">
      <w:pPr>
        <w:pStyle w:val="Luettelokappale"/>
        <w:numPr>
          <w:ilvl w:val="0"/>
          <w:numId w:val="37"/>
        </w:numPr>
      </w:pPr>
      <w:r>
        <w:t xml:space="preserve">tietyn </w:t>
      </w:r>
      <w:r w:rsidRPr="005D26FC">
        <w:t>version haku hakuavai</w:t>
      </w:r>
      <w:r>
        <w:t xml:space="preserve">n on koodiston OID tunnus ja versionumero (vuosi) esim. sukupuoli </w:t>
      </w:r>
      <w:r w:rsidRPr="00FA5B64">
        <w:rPr>
          <w:rFonts w:ascii="Arial" w:hAnsi="Arial" w:cs="Arial"/>
          <w:color w:val="000000"/>
          <w:sz w:val="24"/>
          <w:szCs w:val="24"/>
        </w:rPr>
        <w:t>1.2.246.537.5.1.1997</w:t>
      </w:r>
    </w:p>
    <w:p w14:paraId="4110B72B" w14:textId="77777777" w:rsidR="00B77804" w:rsidRPr="00DF398E" w:rsidRDefault="00B77804" w:rsidP="00B77804">
      <w:pPr>
        <w:pStyle w:val="Luettelokappale"/>
        <w:numPr>
          <w:ilvl w:val="0"/>
          <w:numId w:val="37"/>
        </w:numPr>
      </w:pPr>
      <w:r>
        <w:t xml:space="preserve">Jos koodiston versiota on päivitetty (uusi </w:t>
      </w:r>
      <w:r w:rsidRPr="00A75890">
        <w:rPr>
          <w:rFonts w:ascii="Arial" w:hAnsi="Arial" w:cs="Arial"/>
          <w:color w:val="FF0000"/>
          <w:sz w:val="24"/>
          <w:szCs w:val="24"/>
          <w:highlight w:val="white"/>
        </w:rPr>
        <w:t>lastmodifieddate</w:t>
      </w:r>
      <w:r w:rsidRPr="00A75890">
        <w:rPr>
          <w:rFonts w:ascii="Arial" w:hAnsi="Arial" w:cs="Arial"/>
          <w:color w:val="FF0000"/>
          <w:sz w:val="24"/>
          <w:szCs w:val="24"/>
        </w:rPr>
        <w:t>)</w:t>
      </w:r>
      <w:r>
        <w:t>, niin haku tapahtuu edellisillä tavoi</w:t>
      </w:r>
      <w:r>
        <w:t>l</w:t>
      </w:r>
      <w:r>
        <w:t>la ja koodiarvojen voimassaololla saadaan kyseisen päivän voimassaoleva koodisto</w:t>
      </w:r>
    </w:p>
    <w:p w14:paraId="394FB1A1" w14:textId="77777777" w:rsidR="004A6B0A" w:rsidRPr="00363A80" w:rsidRDefault="004A6B0A" w:rsidP="00B77804">
      <w:pPr>
        <w:pStyle w:val="Luettelokappale"/>
        <w:ind w:left="360"/>
        <w:rPr>
          <w:b/>
        </w:rPr>
      </w:pPr>
    </w:p>
    <w:p w14:paraId="415E527E" w14:textId="77777777" w:rsidR="00B77804" w:rsidRPr="00675D0D" w:rsidRDefault="00B77804" w:rsidP="00B77804">
      <w:pPr>
        <w:pStyle w:val="Luettelokappale"/>
        <w:ind w:left="360"/>
        <w:rPr>
          <w:b/>
          <w:lang w:val="en-US"/>
        </w:rPr>
      </w:pPr>
      <w:r w:rsidRPr="00675D0D">
        <w:rPr>
          <w:b/>
          <w:lang w:val="en-US"/>
        </w:rPr>
        <w:t xml:space="preserve">Paluutuloksena on </w:t>
      </w:r>
    </w:p>
    <w:p w14:paraId="5A8F7FEB" w14:textId="77777777" w:rsidR="00B77804" w:rsidRPr="00B466D0" w:rsidRDefault="00B77804" w:rsidP="00B7780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300"/>
        <w:rPr>
          <w:rFonts w:ascii="Arial" w:hAnsi="Arial" w:cs="Arial"/>
          <w:color w:val="000000"/>
          <w:sz w:val="24"/>
          <w:szCs w:val="24"/>
          <w:highlight w:val="white"/>
          <w:lang w:val="en-US"/>
        </w:rPr>
      </w:pP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&lt;</w:t>
      </w:r>
      <w:r w:rsidRPr="00B466D0">
        <w:rPr>
          <w:rFonts w:ascii="Arial" w:hAnsi="Arial" w:cs="Arial"/>
          <w:color w:val="800000"/>
          <w:sz w:val="24"/>
          <w:szCs w:val="24"/>
          <w:highlight w:val="white"/>
          <w:lang w:val="en-US"/>
        </w:rPr>
        <w:t>termsystem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id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466D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1.2.246.537.5.1.1997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begindate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466D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1997-01-01T00:00:01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expiratio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n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date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466D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2030-12-31T23:59:59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lastmodifieddate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466D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2007-11-01T11:41:06.42066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lastm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o</w:t>
      </w:r>
      <w:r w:rsidRPr="00B466D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difiedby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466D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Stakes, Admin</w:t>
      </w:r>
      <w:r w:rsidRPr="00B466D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"&gt;</w:t>
      </w:r>
    </w:p>
    <w:p w14:paraId="4E2B3389" w14:textId="77777777" w:rsidR="00B77804" w:rsidRPr="00FE5138" w:rsidRDefault="00B77804" w:rsidP="00B77804">
      <w:pPr>
        <w:ind w:left="360"/>
        <w:rPr>
          <w:b/>
          <w:lang w:val="en-US"/>
        </w:rPr>
      </w:pPr>
      <w:r w:rsidRPr="00EA206D">
        <w:rPr>
          <w:b/>
          <w:lang w:val="en-US"/>
        </w:rPr>
        <w:t>Missä</w:t>
      </w:r>
    </w:p>
    <w:p w14:paraId="6A64EE73" w14:textId="77777777" w:rsidR="00B77804" w:rsidRDefault="00B77804" w:rsidP="00B77804">
      <w:pPr>
        <w:pStyle w:val="Luettelokappale"/>
        <w:numPr>
          <w:ilvl w:val="0"/>
          <w:numId w:val="38"/>
        </w:numPr>
      </w:pPr>
      <w:r>
        <w:t xml:space="preserve">ID on koodiston OID ja versio esim. sukupuoli </w:t>
      </w:r>
      <w:r w:rsidRPr="00675D0D">
        <w:rPr>
          <w:rFonts w:ascii="Arial" w:hAnsi="Arial" w:cs="Arial"/>
          <w:color w:val="000000"/>
          <w:sz w:val="24"/>
          <w:szCs w:val="24"/>
          <w:highlight w:val="white"/>
        </w:rPr>
        <w:t>1.2.246.537.5.1.1997</w:t>
      </w:r>
    </w:p>
    <w:p w14:paraId="3D1CB042" w14:textId="77777777" w:rsidR="00B77804" w:rsidRPr="00321B63" w:rsidRDefault="00B77804" w:rsidP="00B77804">
      <w:pPr>
        <w:pStyle w:val="Luettelokappale"/>
        <w:numPr>
          <w:ilvl w:val="0"/>
          <w:numId w:val="38"/>
        </w:numPr>
      </w:pPr>
      <w:r w:rsidRPr="00B83275">
        <w:t>lastmodifieddate</w:t>
      </w:r>
      <w:r>
        <w:t xml:space="preserve"> on version viimeisin päivitysajankohta esim. sukupuoli </w:t>
      </w:r>
      <w:r w:rsidRPr="00FA5B64">
        <w:rPr>
          <w:rFonts w:ascii="Arial" w:hAnsi="Arial" w:cs="Arial"/>
          <w:color w:val="000000"/>
          <w:sz w:val="24"/>
          <w:szCs w:val="24"/>
        </w:rPr>
        <w:t>2007-11-01T11:41:06.42066</w:t>
      </w:r>
    </w:p>
    <w:p w14:paraId="10A29ED5" w14:textId="77777777" w:rsidR="00B77804" w:rsidRPr="00A75890" w:rsidRDefault="00B77804" w:rsidP="00B77804">
      <w:pPr>
        <w:pStyle w:val="Luettelokappale"/>
        <w:numPr>
          <w:ilvl w:val="0"/>
          <w:numId w:val="38"/>
        </w:numPr>
        <w:rPr>
          <w:rStyle w:val="m1"/>
          <w:color w:val="auto"/>
        </w:rPr>
      </w:pPr>
      <w:r w:rsidRPr="00A75890">
        <w:rPr>
          <w:rFonts w:ascii="Arial" w:hAnsi="Arial" w:cs="Arial"/>
          <w:color w:val="000000"/>
          <w:sz w:val="24"/>
          <w:szCs w:val="24"/>
        </w:rPr>
        <w:t xml:space="preserve">CDA R2  </w:t>
      </w:r>
      <w:r w:rsidRPr="00A75890">
        <w:rPr>
          <w:rFonts w:cs="Arial"/>
          <w:color w:val="000000"/>
        </w:rPr>
        <w:t xml:space="preserve">(missä </w:t>
      </w:r>
      <w:r w:rsidRPr="00A75890">
        <w:rPr>
          <w:rFonts w:cs="Arial"/>
          <w:color w:val="FF0000"/>
          <w:highlight w:val="white"/>
        </w:rPr>
        <w:t>codeSystemName</w:t>
      </w:r>
      <w:r w:rsidRPr="00A75890">
        <w:rPr>
          <w:rFonts w:cs="Arial"/>
          <w:color w:val="FF0000"/>
        </w:rPr>
        <w:t xml:space="preserve"> </w:t>
      </w:r>
      <w:r w:rsidRPr="00A75890">
        <w:rPr>
          <w:rFonts w:cs="Arial"/>
          <w:b/>
        </w:rPr>
        <w:t xml:space="preserve"> </w:t>
      </w:r>
      <w:r w:rsidRPr="00A75890">
        <w:rPr>
          <w:rFonts w:cs="Arial"/>
          <w:color w:val="000000"/>
        </w:rPr>
        <w:t>ja</w:t>
      </w:r>
      <w:r w:rsidRPr="00A75890">
        <w:rPr>
          <w:rFonts w:cs="Arial"/>
          <w:color w:val="FF0000"/>
          <w:highlight w:val="white"/>
        </w:rPr>
        <w:t xml:space="preserve"> codeSystemVersion</w:t>
      </w:r>
      <w:r w:rsidRPr="00A75890">
        <w:rPr>
          <w:rFonts w:cs="Arial"/>
          <w:color w:val="FF0000"/>
        </w:rPr>
        <w:t xml:space="preserve"> </w:t>
      </w:r>
      <w:r>
        <w:rPr>
          <w:rFonts w:cs="Arial"/>
          <w:color w:val="000000"/>
        </w:rPr>
        <w:t>ovat yleensä optioita)</w:t>
      </w:r>
    </w:p>
    <w:p w14:paraId="49B41676" w14:textId="77777777" w:rsidR="00B77804" w:rsidRPr="00B77804" w:rsidRDefault="00B77804" w:rsidP="00B7780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300"/>
        <w:rPr>
          <w:rFonts w:ascii="Arial" w:hAnsi="Arial" w:cs="Arial"/>
          <w:sz w:val="24"/>
          <w:szCs w:val="24"/>
          <w:highlight w:val="white"/>
        </w:rPr>
      </w:pPr>
    </w:p>
    <w:p w14:paraId="1CCE98D7" w14:textId="77777777" w:rsidR="00B77804" w:rsidRPr="00321B63" w:rsidRDefault="003E1655" w:rsidP="00C266BB">
      <w:pPr>
        <w:pStyle w:val="Otsikko2"/>
      </w:pPr>
      <w:r>
        <w:t>2</w:t>
      </w:r>
      <w:r w:rsidR="00C266BB">
        <w:t>.2 Lomakkeiden haku koodistopalvelimelta</w:t>
      </w:r>
    </w:p>
    <w:p w14:paraId="3CCA4021" w14:textId="77777777" w:rsidR="00B77804" w:rsidRDefault="00B77804" w:rsidP="00B77804"/>
    <w:p w14:paraId="360B0B87" w14:textId="77777777" w:rsidR="00B77804" w:rsidRPr="00A75890" w:rsidRDefault="00B77804" w:rsidP="00B77804">
      <w:pPr>
        <w:pStyle w:val="Luettelokappale"/>
        <w:ind w:left="360"/>
        <w:rPr>
          <w:b/>
          <w:lang w:val="en-US"/>
        </w:rPr>
      </w:pPr>
      <w:r>
        <w:rPr>
          <w:b/>
          <w:lang w:val="en-US"/>
        </w:rPr>
        <w:t>Hakuparametrit</w:t>
      </w:r>
    </w:p>
    <w:p w14:paraId="60C61634" w14:textId="77777777" w:rsidR="00B77804" w:rsidRPr="005D26FC" w:rsidRDefault="00B77804" w:rsidP="00B77804">
      <w:pPr>
        <w:pStyle w:val="Luettelokappale"/>
        <w:numPr>
          <w:ilvl w:val="0"/>
          <w:numId w:val="39"/>
        </w:numPr>
      </w:pPr>
      <w:r w:rsidRPr="005D26FC">
        <w:t>viimeisimmän version haku hakuavai</w:t>
      </w:r>
      <w:r>
        <w:t xml:space="preserve">n on lomakkeen OID tunnus esim. henkilötietolomake </w:t>
      </w:r>
      <w:r w:rsidRPr="005D26FC">
        <w:rPr>
          <w:rFonts w:ascii="Arial" w:hAnsi="Arial" w:cs="Arial"/>
          <w:color w:val="000000"/>
          <w:sz w:val="24"/>
          <w:szCs w:val="24"/>
          <w:highlight w:val="white"/>
        </w:rPr>
        <w:t>1.2.246.537.6.12.2002.3</w:t>
      </w:r>
    </w:p>
    <w:p w14:paraId="2A4EB2C4" w14:textId="77777777" w:rsidR="00B77804" w:rsidRPr="00321B63" w:rsidRDefault="00B77804" w:rsidP="00B77804">
      <w:pPr>
        <w:pStyle w:val="Luettelokappale"/>
        <w:numPr>
          <w:ilvl w:val="0"/>
          <w:numId w:val="39"/>
        </w:numPr>
      </w:pPr>
      <w:r>
        <w:t xml:space="preserve">tietyn </w:t>
      </w:r>
      <w:r w:rsidRPr="005D26FC">
        <w:t>version haku hakuavai</w:t>
      </w:r>
      <w:r>
        <w:t xml:space="preserve">n on lomakkeen OID tunnus ja versionumero esim. henkilötietolomake </w:t>
      </w:r>
      <w:r w:rsidRPr="005D26FC">
        <w:rPr>
          <w:rFonts w:ascii="Arial" w:hAnsi="Arial" w:cs="Arial"/>
          <w:color w:val="000000"/>
          <w:sz w:val="24"/>
          <w:szCs w:val="24"/>
          <w:highlight w:val="white"/>
        </w:rPr>
        <w:t>1.2.246.537.6.12.2002.3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B83275">
        <w:rPr>
          <w:rFonts w:ascii="Arial" w:hAnsi="Arial" w:cs="Arial"/>
          <w:color w:val="000000"/>
          <w:sz w:val="24"/>
          <w:szCs w:val="24"/>
          <w:highlight w:val="white"/>
        </w:rPr>
        <w:t xml:space="preserve"> </w:t>
      </w:r>
      <w:r w:rsidRPr="00870C87">
        <w:rPr>
          <w:rFonts w:ascii="Arial" w:hAnsi="Arial" w:cs="Arial"/>
          <w:color w:val="000000"/>
          <w:sz w:val="24"/>
          <w:szCs w:val="24"/>
          <w:highlight w:val="white"/>
        </w:rPr>
        <w:t>20070924</w:t>
      </w:r>
    </w:p>
    <w:p w14:paraId="282CD5EE" w14:textId="77777777" w:rsidR="00B77804" w:rsidRPr="00C266BB" w:rsidRDefault="00B77804" w:rsidP="00C266BB">
      <w:pPr>
        <w:ind w:left="360"/>
        <w:rPr>
          <w:b/>
        </w:rPr>
      </w:pPr>
      <w:r w:rsidRPr="00EA206D">
        <w:rPr>
          <w:b/>
        </w:rPr>
        <w:t xml:space="preserve">Paluutuloksena on </w:t>
      </w:r>
    </w:p>
    <w:p w14:paraId="5B17E54C" w14:textId="77777777" w:rsidR="007377A5" w:rsidRPr="0023173D" w:rsidRDefault="00B9064D" w:rsidP="00B9064D">
      <w:pPr>
        <w:ind w:hanging="480"/>
        <w:rPr>
          <w:rStyle w:val="m1"/>
          <w:rFonts w:ascii="Arial" w:hAnsi="Arial" w:cs="Arial"/>
          <w:sz w:val="24"/>
          <w:szCs w:val="24"/>
          <w:lang w:val="en-US"/>
        </w:rPr>
      </w:pP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termsystem id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1.2.246.537.6.12.2002.3.2002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begindate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2002-01-01T00:00:01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e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x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pirationdate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2030-12-31T23:59:59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lastmodifie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d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date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2007-09-24T16:00:36.57636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lastmodifiedby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Stakes, A</w:t>
      </w:r>
      <w:r w:rsidRPr="0023173D">
        <w:rPr>
          <w:rFonts w:ascii="Arial" w:hAnsi="Arial" w:cs="Arial"/>
          <w:bCs/>
          <w:sz w:val="24"/>
          <w:szCs w:val="24"/>
          <w:lang w:val="en-US"/>
        </w:rPr>
        <w:t>d</w:t>
      </w:r>
      <w:r w:rsidRPr="0023173D">
        <w:rPr>
          <w:rFonts w:ascii="Arial" w:hAnsi="Arial" w:cs="Arial"/>
          <w:bCs/>
          <w:sz w:val="24"/>
          <w:szCs w:val="24"/>
          <w:lang w:val="en-US"/>
        </w:rPr>
        <w:t>min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</w:p>
    <w:p w14:paraId="3EC48CA5" w14:textId="77777777" w:rsidR="00B9064D" w:rsidRPr="0023173D" w:rsidRDefault="00B9064D" w:rsidP="00B9064D">
      <w:pPr>
        <w:ind w:hanging="480"/>
        <w:rPr>
          <w:rFonts w:ascii="Arial" w:hAnsi="Arial" w:cs="Arial"/>
          <w:sz w:val="24"/>
          <w:szCs w:val="24"/>
          <w:lang w:val="en-US"/>
        </w:rPr>
      </w:pP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 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longname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datatype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language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fi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AR/LOMAKE - Henkilötietol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o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make (HEN) 2002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&lt;/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&gt;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 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status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datatype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1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&lt;/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&gt;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5546F55" w14:textId="77777777" w:rsidR="00B9064D" w:rsidRPr="0023173D" w:rsidRDefault="00B9064D" w:rsidP="00B9064D">
      <w:pPr>
        <w:ind w:hanging="480"/>
        <w:rPr>
          <w:rFonts w:ascii="Arial" w:hAnsi="Arial" w:cs="Arial"/>
          <w:sz w:val="24"/>
          <w:szCs w:val="24"/>
          <w:lang w:val="en-US"/>
        </w:rPr>
      </w:pPr>
      <w:r w:rsidRPr="0023173D">
        <w:rPr>
          <w:rStyle w:val="b1"/>
          <w:rFonts w:ascii="Arial" w:hAnsi="Arial" w:cs="Arial"/>
          <w:b w:val="0"/>
          <w:sz w:val="24"/>
          <w:szCs w:val="24"/>
          <w:lang w:val="en-US"/>
        </w:rPr>
        <w:t> 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 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codetype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datatype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1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&lt;/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&gt;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33FDE1A" w14:textId="77777777" w:rsidR="00B9064D" w:rsidRPr="0023173D" w:rsidRDefault="00B9064D" w:rsidP="00B9064D">
      <w:pPr>
        <w:ind w:hanging="480"/>
        <w:rPr>
          <w:rFonts w:ascii="Arial" w:hAnsi="Arial" w:cs="Arial"/>
          <w:sz w:val="24"/>
          <w:szCs w:val="24"/>
          <w:lang w:val="en-US"/>
        </w:rPr>
      </w:pPr>
      <w:r w:rsidRPr="0023173D">
        <w:rPr>
          <w:rStyle w:val="b1"/>
          <w:rFonts w:ascii="Arial" w:hAnsi="Arial" w:cs="Arial"/>
          <w:b w:val="0"/>
          <w:sz w:val="24"/>
          <w:szCs w:val="24"/>
          <w:lang w:val="en-US"/>
        </w:rPr>
        <w:t> 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 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Luokituksen OID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dat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1.2.246.537.6.12.2002.3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&lt;/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&gt;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4387D90" w14:textId="77777777" w:rsidR="00B9064D" w:rsidRPr="0023173D" w:rsidRDefault="00B9064D" w:rsidP="00B9064D">
      <w:pPr>
        <w:ind w:hanging="480"/>
        <w:rPr>
          <w:rFonts w:ascii="Arial" w:hAnsi="Arial" w:cs="Arial"/>
          <w:sz w:val="24"/>
          <w:szCs w:val="24"/>
          <w:lang w:val="en-US"/>
        </w:rPr>
      </w:pPr>
      <w:r w:rsidRPr="0023173D">
        <w:rPr>
          <w:rStyle w:val="b1"/>
          <w:rFonts w:ascii="Arial" w:hAnsi="Arial" w:cs="Arial"/>
          <w:b w:val="0"/>
          <w:sz w:val="24"/>
          <w:szCs w:val="24"/>
          <w:lang w:val="en-US"/>
        </w:rPr>
        <w:t> 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 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Luokitustyyppi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 xml:space="preserve"> datatype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="</w:t>
      </w:r>
      <w:r w:rsidRPr="0023173D">
        <w:rPr>
          <w:rFonts w:ascii="Arial" w:hAnsi="Arial" w:cs="Arial"/>
          <w:bCs/>
          <w:sz w:val="24"/>
          <w:szCs w:val="24"/>
          <w:lang w:val="en-US"/>
        </w:rPr>
        <w:t>ST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"&gt;</w:t>
      </w:r>
      <w:r w:rsidRPr="0023173D">
        <w:rPr>
          <w:rStyle w:val="tx1"/>
          <w:rFonts w:ascii="Arial" w:hAnsi="Arial" w:cs="Arial"/>
          <w:b w:val="0"/>
          <w:sz w:val="24"/>
          <w:szCs w:val="24"/>
          <w:lang w:val="en-US"/>
        </w:rPr>
        <w:t>lomake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&lt;/</w:t>
      </w:r>
      <w:r w:rsidRPr="0023173D">
        <w:rPr>
          <w:rStyle w:val="t1"/>
          <w:rFonts w:ascii="Arial" w:hAnsi="Arial" w:cs="Arial"/>
          <w:sz w:val="24"/>
          <w:szCs w:val="24"/>
          <w:lang w:val="en-US"/>
        </w:rPr>
        <w:t>attribute</w:t>
      </w:r>
      <w:r w:rsidRPr="0023173D">
        <w:rPr>
          <w:rStyle w:val="m1"/>
          <w:rFonts w:ascii="Arial" w:hAnsi="Arial" w:cs="Arial"/>
          <w:sz w:val="24"/>
          <w:szCs w:val="24"/>
          <w:lang w:val="en-US"/>
        </w:rPr>
        <w:t>&gt;</w:t>
      </w:r>
      <w:r w:rsidRPr="0023173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635C94B" w14:textId="77777777" w:rsidR="00B9064D" w:rsidRPr="00EA206D" w:rsidRDefault="00B9064D" w:rsidP="00B77804">
      <w:pPr>
        <w:pStyle w:val="Luettelokappale"/>
        <w:rPr>
          <w:lang w:val="en-US"/>
        </w:rPr>
      </w:pPr>
    </w:p>
    <w:p w14:paraId="7877FCC3" w14:textId="77777777" w:rsidR="00B77804" w:rsidRPr="00EA206D" w:rsidRDefault="00B77804" w:rsidP="00B77804">
      <w:pPr>
        <w:ind w:left="360"/>
        <w:rPr>
          <w:b/>
          <w:lang w:val="en-US"/>
        </w:rPr>
      </w:pPr>
      <w:r w:rsidRPr="00EA206D">
        <w:rPr>
          <w:b/>
          <w:lang w:val="en-US"/>
        </w:rPr>
        <w:lastRenderedPageBreak/>
        <w:t>Missä</w:t>
      </w:r>
    </w:p>
    <w:p w14:paraId="2E28BFB9" w14:textId="77777777" w:rsidR="00B77804" w:rsidRDefault="007377A5" w:rsidP="00B77804">
      <w:pPr>
        <w:pStyle w:val="Luettelokappale"/>
        <w:numPr>
          <w:ilvl w:val="0"/>
          <w:numId w:val="40"/>
        </w:numPr>
      </w:pPr>
      <w:r>
        <w:t>Luokitus</w:t>
      </w:r>
      <w:r w:rsidR="00B77804">
        <w:t xml:space="preserve">tyyppi on aina </w:t>
      </w:r>
      <w:r w:rsidR="00B77804" w:rsidRPr="00AA2DCD">
        <w:rPr>
          <w:rFonts w:ascii="Arial" w:hAnsi="Arial" w:cs="Arial"/>
          <w:color w:val="000000"/>
          <w:sz w:val="24"/>
          <w:szCs w:val="24"/>
          <w:lang w:val="en-US"/>
        </w:rPr>
        <w:t>lomake</w:t>
      </w:r>
    </w:p>
    <w:p w14:paraId="6C4FF1D9" w14:textId="77777777" w:rsidR="00B77804" w:rsidRDefault="00B77804" w:rsidP="00B77804">
      <w:pPr>
        <w:pStyle w:val="Luettelokappale"/>
        <w:numPr>
          <w:ilvl w:val="0"/>
          <w:numId w:val="40"/>
        </w:numPr>
      </w:pPr>
      <w:r>
        <w:t xml:space="preserve">ID on lomakkeen OID ja versio esim. henkilötietolomake </w:t>
      </w:r>
      <w:r w:rsidRPr="005D26FC">
        <w:rPr>
          <w:rFonts w:ascii="Arial" w:hAnsi="Arial" w:cs="Arial"/>
          <w:color w:val="000000"/>
          <w:sz w:val="24"/>
          <w:szCs w:val="24"/>
          <w:highlight w:val="white"/>
        </w:rPr>
        <w:t>1.2.246.537.6.12.2002.3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B83275">
        <w:rPr>
          <w:rFonts w:ascii="Arial" w:hAnsi="Arial" w:cs="Arial"/>
          <w:color w:val="000000"/>
          <w:sz w:val="24"/>
          <w:szCs w:val="24"/>
          <w:highlight w:val="white"/>
        </w:rPr>
        <w:t xml:space="preserve"> </w:t>
      </w:r>
      <w:r w:rsidRPr="00870C87">
        <w:rPr>
          <w:rFonts w:ascii="Arial" w:hAnsi="Arial" w:cs="Arial"/>
          <w:color w:val="000000"/>
          <w:sz w:val="24"/>
          <w:szCs w:val="24"/>
          <w:highlight w:val="white"/>
        </w:rPr>
        <w:t>20070924</w:t>
      </w:r>
    </w:p>
    <w:p w14:paraId="51FE0346" w14:textId="77777777" w:rsidR="00B77804" w:rsidRDefault="00F318F2" w:rsidP="00B77804">
      <w:pPr>
        <w:pStyle w:val="Luettelokappale"/>
        <w:numPr>
          <w:ilvl w:val="0"/>
          <w:numId w:val="40"/>
        </w:numPr>
      </w:pPr>
      <w:r>
        <w:t>Luokituksen</w:t>
      </w:r>
      <w:r w:rsidR="00B77804">
        <w:t xml:space="preserve"> OID esim. henkilötietolomake </w:t>
      </w:r>
      <w:r w:rsidR="00B77804" w:rsidRPr="005D26FC">
        <w:rPr>
          <w:rFonts w:ascii="Arial" w:hAnsi="Arial" w:cs="Arial"/>
          <w:color w:val="000000"/>
          <w:sz w:val="24"/>
          <w:szCs w:val="24"/>
          <w:highlight w:val="white"/>
        </w:rPr>
        <w:t>1.2.246.537.6.12.2002.3</w:t>
      </w:r>
    </w:p>
    <w:p w14:paraId="18D06E92" w14:textId="77777777" w:rsidR="00B77804" w:rsidRPr="00EA206D" w:rsidRDefault="00B77804" w:rsidP="00B77804">
      <w:pPr>
        <w:pStyle w:val="Luettelokappale"/>
        <w:numPr>
          <w:ilvl w:val="0"/>
          <w:numId w:val="40"/>
        </w:numPr>
      </w:pPr>
      <w:r w:rsidRPr="00B83275">
        <w:t>lastmodifieddate</w:t>
      </w:r>
      <w:r>
        <w:t xml:space="preserve"> on versiotunnus esim. henkilötietolomake </w:t>
      </w:r>
      <w:r w:rsidRPr="00870C87">
        <w:rPr>
          <w:rFonts w:ascii="Arial" w:hAnsi="Arial" w:cs="Arial"/>
          <w:color w:val="000000"/>
          <w:sz w:val="24"/>
          <w:szCs w:val="24"/>
          <w:highlight w:val="white"/>
        </w:rPr>
        <w:t>2007-09-24T16:00:36.57636</w:t>
      </w:r>
    </w:p>
    <w:p w14:paraId="0F2E9E39" w14:textId="77777777" w:rsidR="009C67E2" w:rsidRPr="00675D0D" w:rsidRDefault="008B0C5C" w:rsidP="009C67E2">
      <w:pPr>
        <w:pStyle w:val="Otsikko1"/>
      </w:pPr>
      <w:r>
        <w:t>CDA R2 rakenne</w:t>
      </w:r>
    </w:p>
    <w:p w14:paraId="0A78B99E" w14:textId="77777777" w:rsidR="00B77804" w:rsidRDefault="009C67E2" w:rsidP="00E32086">
      <w:pPr>
        <w:pStyle w:val="Otsikko2"/>
        <w:numPr>
          <w:ilvl w:val="1"/>
          <w:numId w:val="38"/>
        </w:numPr>
      </w:pPr>
      <w:r>
        <w:t>Koodistojen CDA R2 rakenne</w:t>
      </w:r>
    </w:p>
    <w:p w14:paraId="54758BC2" w14:textId="77777777" w:rsidR="006D4784" w:rsidRPr="006D4784" w:rsidRDefault="006D4784" w:rsidP="006D4784">
      <w:r>
        <w:t xml:space="preserve">Perusrakenne, missä yleensä ei käytetä </w:t>
      </w:r>
      <w:r w:rsidRPr="006D4784">
        <w:t>codeSystemName</w:t>
      </w:r>
      <w:r>
        <w:t xml:space="preserve"> ja </w:t>
      </w:r>
      <w:r w:rsidRPr="006D4784">
        <w:t>codeSystemVersion</w:t>
      </w:r>
      <w:r w:rsidR="006B172C">
        <w:t xml:space="preserve"> (vi</w:t>
      </w:r>
      <w:r w:rsidR="006B172C">
        <w:t>i</w:t>
      </w:r>
      <w:r w:rsidR="00071BCC">
        <w:t>m</w:t>
      </w:r>
      <w:r w:rsidR="006B172C">
        <w:t xml:space="preserve">einen </w:t>
      </w:r>
      <w:r w:rsidR="00071BCC">
        <w:t>päivitysaika)</w:t>
      </w:r>
    </w:p>
    <w:p w14:paraId="3C7F7582" w14:textId="77777777" w:rsidR="00E32086" w:rsidRPr="00B77804" w:rsidRDefault="00E32086" w:rsidP="00E3208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720"/>
        <w:rPr>
          <w:rFonts w:ascii="Arial" w:hAnsi="Arial" w:cs="Arial"/>
          <w:color w:val="0000FF"/>
          <w:sz w:val="24"/>
          <w:szCs w:val="24"/>
          <w:highlight w:val="white"/>
          <w:lang w:val="en-US"/>
        </w:rPr>
      </w:pP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&lt;</w:t>
      </w:r>
      <w:r w:rsidRPr="00B77804">
        <w:rPr>
          <w:rFonts w:ascii="Arial" w:hAnsi="Arial" w:cs="Arial"/>
          <w:color w:val="800000"/>
          <w:sz w:val="24"/>
          <w:szCs w:val="24"/>
          <w:highlight w:val="white"/>
          <w:lang w:val="en-US"/>
        </w:rPr>
        <w:t>value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xsi:type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CV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codeSystem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1.2.246.537.5.1.1997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displa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y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Name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Mies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codeSystemName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sukupuoli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 xml:space="preserve">" 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codeSystemVersion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lang w:val="en-US"/>
        </w:rPr>
        <w:t>20071101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 xml:space="preserve">"/&gt;  </w:t>
      </w:r>
    </w:p>
    <w:p w14:paraId="00CBC283" w14:textId="77777777" w:rsidR="00F318F2" w:rsidRPr="00B77804" w:rsidRDefault="00F318F2" w:rsidP="00F318F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720"/>
        <w:rPr>
          <w:rFonts w:ascii="Arial" w:hAnsi="Arial" w:cs="Arial"/>
          <w:color w:val="0000FF"/>
          <w:sz w:val="24"/>
          <w:szCs w:val="24"/>
          <w:highlight w:val="white"/>
          <w:lang w:val="en-US"/>
        </w:rPr>
      </w:pP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&lt;</w:t>
      </w:r>
      <w:r w:rsidRPr="00B77804">
        <w:rPr>
          <w:rFonts w:ascii="Arial" w:hAnsi="Arial" w:cs="Arial"/>
          <w:color w:val="800000"/>
          <w:sz w:val="24"/>
          <w:szCs w:val="24"/>
          <w:highlight w:val="white"/>
          <w:lang w:val="en-US"/>
        </w:rPr>
        <w:t>value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xsi:type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CV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codeSystem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1.2.246.537.5.1.1997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displa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y</w:t>
      </w:r>
      <w:r w:rsidRPr="00B77804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Name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B77804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Mies</w:t>
      </w:r>
      <w:r w:rsidRPr="00B77804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 xml:space="preserve">"/&gt;  </w:t>
      </w:r>
    </w:p>
    <w:p w14:paraId="23F1DD9B" w14:textId="77777777" w:rsidR="00E32086" w:rsidRPr="006D4784" w:rsidRDefault="00E32086" w:rsidP="00E3208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  <w:highlight w:val="white"/>
        </w:rPr>
      </w:pPr>
      <w:r w:rsidRPr="006D4784">
        <w:rPr>
          <w:rFonts w:ascii="Arial" w:hAnsi="Arial" w:cs="Arial"/>
          <w:sz w:val="24"/>
          <w:szCs w:val="24"/>
          <w:highlight w:val="white"/>
        </w:rPr>
        <w:t>tai es</w:t>
      </w:r>
      <w:r w:rsidR="008D1E36">
        <w:rPr>
          <w:rFonts w:ascii="Arial" w:hAnsi="Arial" w:cs="Arial"/>
          <w:sz w:val="24"/>
          <w:szCs w:val="24"/>
          <w:highlight w:val="white"/>
        </w:rPr>
        <w:t xml:space="preserve">im. lääketietokannassa </w:t>
      </w:r>
      <w:r w:rsidRPr="006D4784">
        <w:rPr>
          <w:rFonts w:ascii="Arial" w:hAnsi="Arial" w:cs="Arial"/>
          <w:sz w:val="24"/>
          <w:szCs w:val="24"/>
          <w:highlight w:val="white"/>
        </w:rPr>
        <w:t>versio</w:t>
      </w:r>
      <w:r w:rsidR="008D1E36">
        <w:rPr>
          <w:rFonts w:ascii="Arial" w:hAnsi="Arial" w:cs="Arial"/>
          <w:sz w:val="24"/>
          <w:szCs w:val="24"/>
          <w:highlight w:val="white"/>
        </w:rPr>
        <w:t xml:space="preserve"> on pakollinen</w:t>
      </w:r>
    </w:p>
    <w:p w14:paraId="10CF37C3" w14:textId="77777777" w:rsidR="00E32086" w:rsidRPr="00363A80" w:rsidRDefault="00E32086" w:rsidP="00E3208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720"/>
        <w:rPr>
          <w:rFonts w:ascii="Arial" w:hAnsi="Arial" w:cs="Arial"/>
          <w:color w:val="0000FF"/>
          <w:sz w:val="24"/>
          <w:szCs w:val="24"/>
          <w:highlight w:val="white"/>
          <w:lang w:val="en-US"/>
        </w:rPr>
      </w:pP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&lt;</w:t>
      </w:r>
      <w:r w:rsidRPr="00363A80">
        <w:rPr>
          <w:rFonts w:ascii="Arial" w:hAnsi="Arial" w:cs="Arial"/>
          <w:color w:val="800000"/>
          <w:sz w:val="24"/>
          <w:szCs w:val="24"/>
          <w:highlight w:val="white"/>
          <w:lang w:val="en-US"/>
        </w:rPr>
        <w:t>code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nullFlavor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363A8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NI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codeSystem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363A8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1.2.246.537.6.32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m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>Name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363A8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Lääkelaitos - ATC Luokitus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</w:t>
      </w:r>
      <w:r w:rsidRPr="00363A80">
        <w:rPr>
          <w:rFonts w:ascii="Arial" w:hAnsi="Arial" w:cs="Arial"/>
          <w:color w:val="FF0000"/>
          <w:sz w:val="24"/>
          <w:szCs w:val="24"/>
          <w:highlight w:val="white"/>
          <w:lang w:val="en-US"/>
        </w:rPr>
        <w:t xml:space="preserve"> codeSystemVersion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="</w:t>
      </w:r>
      <w:r w:rsidRPr="00363A80">
        <w:rPr>
          <w:rFonts w:ascii="Arial" w:hAnsi="Arial" w:cs="Arial"/>
          <w:color w:val="000000"/>
          <w:sz w:val="24"/>
          <w:szCs w:val="24"/>
          <w:highlight w:val="white"/>
          <w:lang w:val="en-US"/>
        </w:rPr>
        <w:t>2009.008</w:t>
      </w:r>
      <w:r w:rsidRPr="00363A80">
        <w:rPr>
          <w:rFonts w:ascii="Arial" w:hAnsi="Arial" w:cs="Arial"/>
          <w:color w:val="0000FF"/>
          <w:sz w:val="24"/>
          <w:szCs w:val="24"/>
          <w:highlight w:val="white"/>
          <w:lang w:val="en-US"/>
        </w:rPr>
        <w:t>"&gt;</w:t>
      </w:r>
    </w:p>
    <w:p w14:paraId="789AF882" w14:textId="77777777" w:rsidR="00956F13" w:rsidRPr="00956F13" w:rsidRDefault="00956F13" w:rsidP="00E32086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ind w:left="720"/>
        <w:rPr>
          <w:rFonts w:ascii="Arial" w:hAnsi="Arial" w:cs="Arial"/>
          <w:color w:val="FF0000"/>
          <w:sz w:val="24"/>
          <w:szCs w:val="24"/>
          <w:highlight w:val="white"/>
          <w:lang w:val="en-US"/>
        </w:rPr>
      </w:pPr>
    </w:p>
    <w:p w14:paraId="6C3C926A" w14:textId="77777777" w:rsidR="008B0C5C" w:rsidRPr="00066CD9" w:rsidRDefault="003E1655" w:rsidP="008B0C5C">
      <w:pPr>
        <w:pStyle w:val="Otsikko2"/>
        <w:rPr>
          <w:lang w:val="en-US"/>
        </w:rPr>
      </w:pPr>
      <w:r w:rsidRPr="00066CD9">
        <w:rPr>
          <w:lang w:val="en-US"/>
        </w:rPr>
        <w:t>3.2</w:t>
      </w:r>
      <w:r w:rsidR="008B0C5C" w:rsidRPr="00066CD9">
        <w:rPr>
          <w:lang w:val="en-US"/>
        </w:rPr>
        <w:t xml:space="preserve"> </w:t>
      </w:r>
      <w:r w:rsidR="008B0C5C" w:rsidRPr="00066CD9">
        <w:rPr>
          <w:lang w:val="en-US"/>
        </w:rPr>
        <w:tab/>
        <w:t>Lomakkeiden CDA R2 rakenne</w:t>
      </w:r>
    </w:p>
    <w:p w14:paraId="6AC9E66A" w14:textId="77777777" w:rsidR="00857DE8" w:rsidRPr="00066CD9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</w:p>
    <w:p w14:paraId="5E995EBA" w14:textId="77777777" w:rsidR="00F354D3" w:rsidRPr="00F354D3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="00F354D3"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="00F354D3"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structuredBody</w:t>
      </w:r>
      <w:r w:rsidR="00F354D3"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ID</w:t>
      </w:r>
      <w:r w:rsidR="00F354D3"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="00F354D3"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OID1.2.246.10.1714953.91.2007.102030.01</w:t>
      </w:r>
      <w:r w:rsidR="00F354D3"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"&gt;</w:t>
      </w:r>
    </w:p>
    <w:p w14:paraId="3CD3E6E7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component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284E03E3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section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ID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OID1.2.246.10.1714953.14.2007.112233.1.1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"&gt;</w:t>
      </w:r>
    </w:p>
    <w:p w14:paraId="53F7D861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templateId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root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1.2.246.537.6.12.2002.3.20070924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"/&gt;</w:t>
      </w:r>
    </w:p>
    <w:p w14:paraId="6634F4ED" w14:textId="77777777" w:rsidR="00857DE8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code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code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3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codeSystem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1.2.246.537.6.12.2002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</w:t>
      </w:r>
    </w:p>
    <w:p w14:paraId="18A51353" w14:textId="77777777" w:rsidR="00F354D3" w:rsidRPr="00F354D3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 w:rsidR="00F354D3"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>displayName</w:t>
      </w:r>
      <w:r w:rsidR="00F354D3"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="00F354D3"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 xml:space="preserve">HEN </w:t>
      </w:r>
      <w:r w:rsidR="00F354D3"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"&gt;</w:t>
      </w:r>
    </w:p>
    <w:p w14:paraId="0FE307DC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&lt;/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code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13B138F3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title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 xml:space="preserve">HEN 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&lt;/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title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10E27455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component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5A95A13E" w14:textId="77777777" w:rsidR="00F354D3" w:rsidRPr="006D4784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6D4784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section</w:t>
      </w:r>
      <w:r w:rsidRPr="006D4784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3957A27D" w14:textId="77777777" w:rsidR="00857DE8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</w:pP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code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code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1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codeSystem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1.2.246.537.6.12.2002.3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</w:t>
      </w:r>
    </w:p>
    <w:p w14:paraId="72015C84" w14:textId="77777777" w:rsidR="00F354D3" w:rsidRPr="00066CD9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 w:rsidR="00F354D3" w:rsidRPr="00066CD9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>displa</w:t>
      </w:r>
      <w:r w:rsidR="00F354D3" w:rsidRPr="00066CD9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>y</w:t>
      </w:r>
      <w:r w:rsidR="00F354D3" w:rsidRPr="00066CD9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>Name</w:t>
      </w:r>
      <w:r w:rsidR="00F354D3"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="00F354D3"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Päivitystiedot</w:t>
      </w:r>
      <w:r w:rsidR="00F354D3"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"/&gt;</w:t>
      </w:r>
    </w:p>
    <w:p w14:paraId="39471C41" w14:textId="77777777" w:rsidR="00F354D3" w:rsidRPr="00066CD9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066CD9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title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Päivitystiedot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&lt;/</w:t>
      </w:r>
      <w:r w:rsidRPr="00066CD9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title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7813BD74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component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28581529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section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56308FD9" w14:textId="77777777" w:rsidR="00857DE8" w:rsidRPr="00066CD9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</w:t>
      </w:r>
      <w:r w:rsidRPr="00066CD9"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code</w:t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code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2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</w:t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codeSystem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Pr="00066CD9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1.2.246.537.6.12.2002.3</w:t>
      </w:r>
      <w:r w:rsidRPr="00066CD9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</w:t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</w:t>
      </w:r>
    </w:p>
    <w:p w14:paraId="200B5C63" w14:textId="77777777" w:rsidR="00F354D3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066CD9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="00F354D3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dis</w:t>
      </w:r>
      <w:r w:rsidR="00F354D3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p</w:t>
      </w:r>
      <w:r w:rsidR="00F354D3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layName</w:t>
      </w:r>
      <w:r w:rsidR="00F354D3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="00F354D3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Henkilötietojen käyttötarkoitus</w:t>
      </w:r>
      <w:r w:rsidR="00F354D3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"&gt;</w:t>
      </w:r>
    </w:p>
    <w:p w14:paraId="6EE412A9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code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3EACCF49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title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Henkilötietojen käyttötarkoitus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title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069900F5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text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36C67DE3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content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77D840DB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lastRenderedPageBreak/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  <w:t>henkilötietojen käyttötarkoitus: terveydenhuolto</w:t>
      </w:r>
    </w:p>
    <w:p w14:paraId="3E3D1821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content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48D38C85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&lt;/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text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76C29EAF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entry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&gt;</w:t>
      </w:r>
    </w:p>
    <w:p w14:paraId="234E8DA5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observation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classCode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COND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moodCode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EVN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"&gt;</w:t>
      </w:r>
    </w:p>
    <w:p w14:paraId="179CC657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id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root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1.2.246.10.1714953.14.2007.112233.1.1.1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"/&gt;</w:t>
      </w:r>
    </w:p>
    <w:p w14:paraId="7471B172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code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nullFlavor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NA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"/&gt;</w:t>
      </w:r>
    </w:p>
    <w:p w14:paraId="48B16B4F" w14:textId="77777777" w:rsidR="00F354D3" w:rsidRP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effectiveTime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value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200912211857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"/&gt;</w:t>
      </w:r>
    </w:p>
    <w:p w14:paraId="596E8A24" w14:textId="77777777" w:rsidR="00857DE8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</w:pP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ab/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&lt;</w:t>
      </w:r>
      <w:r w:rsidRPr="00F354D3">
        <w:rPr>
          <w:rFonts w:ascii="Arial" w:hAnsi="Arial" w:cs="Arial"/>
          <w:color w:val="800000"/>
          <w:sz w:val="24"/>
          <w:szCs w:val="24"/>
          <w:highlight w:val="white"/>
          <w:lang w:val="en-US" w:eastAsia="fi-FI"/>
        </w:rPr>
        <w:t>value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xsi:type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="</w:t>
      </w:r>
      <w:r w:rsidRPr="00F354D3">
        <w:rPr>
          <w:rFonts w:ascii="Arial" w:hAnsi="Arial" w:cs="Arial"/>
          <w:color w:val="000000"/>
          <w:sz w:val="24"/>
          <w:szCs w:val="24"/>
          <w:highlight w:val="white"/>
          <w:lang w:val="en-US" w:eastAsia="fi-FI"/>
        </w:rPr>
        <w:t>CV</w:t>
      </w:r>
      <w:r w:rsidRPr="00F354D3">
        <w:rPr>
          <w:rFonts w:ascii="Arial" w:hAnsi="Arial" w:cs="Arial"/>
          <w:color w:val="0000FF"/>
          <w:sz w:val="24"/>
          <w:szCs w:val="24"/>
          <w:highlight w:val="white"/>
          <w:lang w:val="en-US" w:eastAsia="fi-FI"/>
        </w:rPr>
        <w:t>"</w:t>
      </w:r>
      <w:r w:rsidRPr="00F354D3"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 xml:space="preserve"> </w:t>
      </w:r>
    </w:p>
    <w:p w14:paraId="00B67C1F" w14:textId="77777777" w:rsidR="00857DE8" w:rsidRPr="006D4784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>
        <w:rPr>
          <w:rFonts w:ascii="Arial" w:hAnsi="Arial" w:cs="Arial"/>
          <w:color w:val="FF0000"/>
          <w:sz w:val="24"/>
          <w:szCs w:val="24"/>
          <w:highlight w:val="white"/>
          <w:lang w:val="en-US" w:eastAsia="fi-FI"/>
        </w:rPr>
        <w:tab/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codeSystem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="00F354D3"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1.2.246.537.5.40051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</w:t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</w:t>
      </w:r>
    </w:p>
    <w:p w14:paraId="73C45A18" w14:textId="77777777" w:rsidR="00857DE8" w:rsidRPr="006D4784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</w:pP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code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="00F354D3"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1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</w:t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displayName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="00F354D3"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terveydenhuolto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</w:t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 xml:space="preserve"> </w:t>
      </w:r>
    </w:p>
    <w:p w14:paraId="4EC14AB2" w14:textId="77777777" w:rsidR="00F354D3" w:rsidRPr="006D4784" w:rsidRDefault="00857DE8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ab/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codeSyste</w:t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m</w:t>
      </w:r>
      <w:r w:rsidR="00F354D3" w:rsidRPr="006D4784">
        <w:rPr>
          <w:rFonts w:ascii="Arial" w:hAnsi="Arial" w:cs="Arial"/>
          <w:color w:val="FF0000"/>
          <w:sz w:val="24"/>
          <w:szCs w:val="24"/>
          <w:highlight w:val="white"/>
          <w:lang w:eastAsia="fi-FI"/>
        </w:rPr>
        <w:t>Name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="</w:t>
      </w:r>
      <w:r w:rsidR="00F354D3"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>henkilötietojen käyttötarkoitus</w:t>
      </w:r>
      <w:r w:rsidR="00F354D3" w:rsidRPr="006D4784"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"/&gt;</w:t>
      </w:r>
    </w:p>
    <w:p w14:paraId="685B7D55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 w:rsidRPr="006D4784"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observation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18E40A96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entry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7F76D4C3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section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p w14:paraId="0CCD267E" w14:textId="77777777" w:rsidR="00F354D3" w:rsidRDefault="00F354D3" w:rsidP="00F354D3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</w:pP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4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4"/>
          <w:szCs w:val="24"/>
          <w:highlight w:val="white"/>
          <w:lang w:eastAsia="fi-FI"/>
        </w:rPr>
        <w:t>component</w:t>
      </w:r>
      <w:r>
        <w:rPr>
          <w:rFonts w:ascii="Arial" w:hAnsi="Arial" w:cs="Arial"/>
          <w:color w:val="0000FF"/>
          <w:sz w:val="24"/>
          <w:szCs w:val="24"/>
          <w:highlight w:val="white"/>
          <w:lang w:eastAsia="fi-FI"/>
        </w:rPr>
        <w:t>&gt;</w:t>
      </w:r>
    </w:p>
    <w:sectPr w:rsidR="00F35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9DEA" w14:textId="77777777" w:rsidR="00C80D40" w:rsidRDefault="00C80D40" w:rsidP="00CB74EF">
      <w:r>
        <w:separator/>
      </w:r>
    </w:p>
    <w:p w14:paraId="5AFA1530" w14:textId="77777777" w:rsidR="00C80D40" w:rsidRDefault="00C80D40" w:rsidP="00CB74EF"/>
    <w:p w14:paraId="470BC3F4" w14:textId="77777777" w:rsidR="00C80D40" w:rsidRDefault="00C80D40" w:rsidP="00CB74EF"/>
    <w:p w14:paraId="29694899" w14:textId="77777777" w:rsidR="00C80D40" w:rsidRDefault="00C80D40" w:rsidP="00CB74EF"/>
    <w:p w14:paraId="4712F112" w14:textId="77777777" w:rsidR="00C80D40" w:rsidRDefault="00C80D40" w:rsidP="00CB74EF"/>
    <w:p w14:paraId="3CB71110" w14:textId="77777777" w:rsidR="00C80D40" w:rsidRDefault="00C80D40" w:rsidP="00CB74EF"/>
    <w:p w14:paraId="56165E44" w14:textId="77777777" w:rsidR="00C80D40" w:rsidRDefault="00C80D40" w:rsidP="00CB74EF"/>
    <w:p w14:paraId="332B2D2C" w14:textId="77777777" w:rsidR="00C80D40" w:rsidRDefault="00C80D40" w:rsidP="00CB74EF"/>
    <w:p w14:paraId="1A70BBFD" w14:textId="77777777" w:rsidR="00C80D40" w:rsidRDefault="00C80D40"/>
    <w:p w14:paraId="71E8ABEE" w14:textId="77777777" w:rsidR="00C80D40" w:rsidRDefault="00C80D40" w:rsidP="006D4784"/>
  </w:endnote>
  <w:endnote w:type="continuationSeparator" w:id="0">
    <w:p w14:paraId="7BB901A5" w14:textId="77777777" w:rsidR="00C80D40" w:rsidRDefault="00C80D40" w:rsidP="00CB74EF">
      <w:r>
        <w:continuationSeparator/>
      </w:r>
    </w:p>
    <w:p w14:paraId="038116C6" w14:textId="77777777" w:rsidR="00C80D40" w:rsidRDefault="00C80D40" w:rsidP="00CB74EF"/>
    <w:p w14:paraId="0A5358EA" w14:textId="77777777" w:rsidR="00C80D40" w:rsidRDefault="00C80D40" w:rsidP="00CB74EF"/>
    <w:p w14:paraId="3A86B837" w14:textId="77777777" w:rsidR="00C80D40" w:rsidRDefault="00C80D40" w:rsidP="00CB74EF"/>
    <w:p w14:paraId="5D55DA17" w14:textId="77777777" w:rsidR="00C80D40" w:rsidRDefault="00C80D40" w:rsidP="00CB74EF"/>
    <w:p w14:paraId="419C8277" w14:textId="77777777" w:rsidR="00C80D40" w:rsidRDefault="00C80D40" w:rsidP="00CB74EF"/>
    <w:p w14:paraId="2C45EE77" w14:textId="77777777" w:rsidR="00C80D40" w:rsidRDefault="00C80D40" w:rsidP="00CB74EF"/>
    <w:p w14:paraId="11DA1FE7" w14:textId="77777777" w:rsidR="00C80D40" w:rsidRDefault="00C80D40" w:rsidP="00CB74EF"/>
    <w:p w14:paraId="78069E22" w14:textId="77777777" w:rsidR="00C80D40" w:rsidRDefault="00C80D40"/>
    <w:p w14:paraId="30ED678D" w14:textId="77777777" w:rsidR="00C80D40" w:rsidRDefault="00C80D40" w:rsidP="006D4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Cn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MJHIO+Humanst521BT">
    <w:altName w:val="Humans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F176" w14:textId="77777777" w:rsidR="003E1655" w:rsidRDefault="003E1655">
    <w:pPr>
      <w:pStyle w:val="Alatunniste"/>
    </w:pPr>
  </w:p>
  <w:p w14:paraId="3698EEF8" w14:textId="77777777" w:rsidR="00B40C7A" w:rsidRDefault="00B40C7A"/>
  <w:p w14:paraId="2414754A" w14:textId="77777777" w:rsidR="00B40C7A" w:rsidRDefault="00B40C7A" w:rsidP="006D47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174E" w14:textId="77777777" w:rsidR="00056293" w:rsidRPr="00056293" w:rsidRDefault="00056293" w:rsidP="00CB74EF">
    <w:pPr>
      <w:pStyle w:val="Alatunniste"/>
    </w:pPr>
    <w:r w:rsidRPr="00056293">
      <w:t>___________________________________________</w:t>
    </w:r>
    <w:r w:rsidR="0017478C">
      <w:t>_______________</w:t>
    </w:r>
    <w:r w:rsidRPr="00056293">
      <w:t>_________________</w:t>
    </w:r>
  </w:p>
  <w:p w14:paraId="7157E8B2" w14:textId="77777777" w:rsidR="00056293" w:rsidRPr="004A6B0A" w:rsidRDefault="00056293" w:rsidP="004A6B0A">
    <w:pPr>
      <w:pStyle w:val="Alatunniste"/>
      <w:rPr>
        <w:rFonts w:ascii="Garamond" w:hAnsi="Garamond"/>
        <w:sz w:val="22"/>
      </w:rPr>
    </w:pPr>
    <w:r w:rsidRPr="00056293">
      <w:t>Laatija: HL7 Finland ry:n tekninen komitea TC</w:t>
    </w:r>
    <w:r w:rsidR="0017478C">
      <w:t xml:space="preserve"> Antero Ensio</w:t>
    </w:r>
    <w:r w:rsidR="004A6B0A">
      <w:t xml:space="preserve"> 24.3.2010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EC37" w14:textId="77777777" w:rsidR="00491FE4" w:rsidRDefault="00491FE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D82B" w14:textId="77777777" w:rsidR="00C80D40" w:rsidRDefault="00C80D40" w:rsidP="00CB74EF">
      <w:r>
        <w:separator/>
      </w:r>
    </w:p>
    <w:p w14:paraId="3DC38B90" w14:textId="77777777" w:rsidR="00C80D40" w:rsidRDefault="00C80D40" w:rsidP="00CB74EF"/>
    <w:p w14:paraId="11CDF806" w14:textId="77777777" w:rsidR="00C80D40" w:rsidRDefault="00C80D40" w:rsidP="00CB74EF"/>
    <w:p w14:paraId="25B0A718" w14:textId="77777777" w:rsidR="00C80D40" w:rsidRDefault="00C80D40" w:rsidP="00CB74EF"/>
    <w:p w14:paraId="0506FDF1" w14:textId="77777777" w:rsidR="00C80D40" w:rsidRDefault="00C80D40" w:rsidP="00CB74EF"/>
    <w:p w14:paraId="7848BF32" w14:textId="77777777" w:rsidR="00C80D40" w:rsidRDefault="00C80D40" w:rsidP="00CB74EF"/>
    <w:p w14:paraId="19DBC74B" w14:textId="77777777" w:rsidR="00C80D40" w:rsidRDefault="00C80D40" w:rsidP="00CB74EF"/>
    <w:p w14:paraId="1F7951E7" w14:textId="77777777" w:rsidR="00C80D40" w:rsidRDefault="00C80D40" w:rsidP="00CB74EF"/>
    <w:p w14:paraId="0C47D39A" w14:textId="77777777" w:rsidR="00C80D40" w:rsidRDefault="00C80D40"/>
    <w:p w14:paraId="3A8D75C4" w14:textId="77777777" w:rsidR="00C80D40" w:rsidRDefault="00C80D40" w:rsidP="006D4784"/>
  </w:footnote>
  <w:footnote w:type="continuationSeparator" w:id="0">
    <w:p w14:paraId="6EEE84F4" w14:textId="77777777" w:rsidR="00C80D40" w:rsidRDefault="00C80D40" w:rsidP="00CB74EF">
      <w:r>
        <w:continuationSeparator/>
      </w:r>
    </w:p>
    <w:p w14:paraId="4F6F7794" w14:textId="77777777" w:rsidR="00C80D40" w:rsidRDefault="00C80D40" w:rsidP="00CB74EF"/>
    <w:p w14:paraId="024B5B2F" w14:textId="77777777" w:rsidR="00C80D40" w:rsidRDefault="00C80D40" w:rsidP="00CB74EF"/>
    <w:p w14:paraId="1FF5DB90" w14:textId="77777777" w:rsidR="00C80D40" w:rsidRDefault="00C80D40" w:rsidP="00CB74EF"/>
    <w:p w14:paraId="35F4F3B7" w14:textId="77777777" w:rsidR="00C80D40" w:rsidRDefault="00C80D40" w:rsidP="00CB74EF"/>
    <w:p w14:paraId="11367A24" w14:textId="77777777" w:rsidR="00C80D40" w:rsidRDefault="00C80D40" w:rsidP="00CB74EF"/>
    <w:p w14:paraId="71F87591" w14:textId="77777777" w:rsidR="00C80D40" w:rsidRDefault="00C80D40" w:rsidP="00CB74EF"/>
    <w:p w14:paraId="63C3283F" w14:textId="77777777" w:rsidR="00C80D40" w:rsidRDefault="00C80D40" w:rsidP="00CB74EF"/>
    <w:p w14:paraId="50EBDA5E" w14:textId="77777777" w:rsidR="00C80D40" w:rsidRDefault="00C80D40"/>
    <w:p w14:paraId="03252E0E" w14:textId="77777777" w:rsidR="00C80D40" w:rsidRDefault="00C80D40" w:rsidP="006D4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C3F0" w14:textId="77777777" w:rsidR="00056293" w:rsidRDefault="00056293" w:rsidP="00CB74EF"/>
  <w:p w14:paraId="58357620" w14:textId="77777777" w:rsidR="00056293" w:rsidRDefault="00056293" w:rsidP="00CB74EF"/>
  <w:p w14:paraId="16017C59" w14:textId="77777777" w:rsidR="00056293" w:rsidRDefault="00056293" w:rsidP="00CB74EF"/>
  <w:p w14:paraId="520C2A30" w14:textId="77777777" w:rsidR="00056293" w:rsidRDefault="00056293" w:rsidP="00CB74EF"/>
  <w:p w14:paraId="37BB54B2" w14:textId="77777777" w:rsidR="00056293" w:rsidRDefault="00056293" w:rsidP="00CB74EF"/>
  <w:p w14:paraId="28AD01AA" w14:textId="77777777" w:rsidR="00056293" w:rsidRDefault="00056293" w:rsidP="00CB74EF"/>
  <w:p w14:paraId="102597CC" w14:textId="77777777" w:rsidR="00056293" w:rsidRDefault="00056293" w:rsidP="00CB74EF"/>
  <w:p w14:paraId="0D3D3A10" w14:textId="77777777" w:rsidR="00056293" w:rsidRDefault="00056293" w:rsidP="00CB74EF"/>
  <w:p w14:paraId="00E94033" w14:textId="77777777" w:rsidR="00056293" w:rsidRDefault="00056293" w:rsidP="00CB74EF"/>
  <w:p w14:paraId="0F50837A" w14:textId="77777777" w:rsidR="00056293" w:rsidRDefault="00056293" w:rsidP="00CB74EF"/>
  <w:p w14:paraId="1ED09379" w14:textId="77777777" w:rsidR="00056293" w:rsidRDefault="00056293" w:rsidP="00CB74EF"/>
  <w:p w14:paraId="42B6581E" w14:textId="77777777" w:rsidR="00056293" w:rsidRDefault="00056293" w:rsidP="006D47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6" w:type="dxa"/>
      <w:tblInd w:w="-319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560"/>
      <w:gridCol w:w="3828"/>
      <w:gridCol w:w="5528"/>
    </w:tblGrid>
    <w:tr w:rsidR="00A6785B" w:rsidRPr="005B3182" w14:paraId="0203296D" w14:textId="77777777" w:rsidTr="00A6785B">
      <w:tblPrEx>
        <w:tblCellMar>
          <w:top w:w="0" w:type="dxa"/>
          <w:bottom w:w="0" w:type="dxa"/>
        </w:tblCellMar>
      </w:tblPrEx>
      <w:trPr>
        <w:trHeight w:val="989"/>
      </w:trPr>
      <w:tc>
        <w:tcPr>
          <w:tcW w:w="1560" w:type="dxa"/>
        </w:tcPr>
        <w:p w14:paraId="2DFAC997" w14:textId="2F880B07" w:rsidR="00A6785B" w:rsidRDefault="008C64C4" w:rsidP="005D4B8C">
          <w:pPr>
            <w:pStyle w:val="Alatunniste"/>
            <w:rPr>
              <w:rFonts w:ascii="Palatino" w:hAnsi="Palatino"/>
              <w:sz w:val="18"/>
            </w:rPr>
          </w:pPr>
          <w:r>
            <w:drawing>
              <wp:inline distT="0" distB="0" distL="0" distR="0" wp14:anchorId="6393819A" wp14:editId="5C61D07C">
                <wp:extent cx="828675" cy="676275"/>
                <wp:effectExtent l="0" t="0" r="0" b="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8" w:type="dxa"/>
        </w:tcPr>
        <w:p w14:paraId="091474C2" w14:textId="77777777" w:rsidR="00A6785B" w:rsidRPr="00954192" w:rsidRDefault="00A6785B" w:rsidP="005D4B8C">
          <w:pPr>
            <w:pStyle w:val="Alatunniste"/>
            <w:rPr>
              <w:lang w:val="fr-FR"/>
            </w:rPr>
          </w:pPr>
          <w:r w:rsidRPr="00954192">
            <w:rPr>
              <w:lang w:val="fr-FR"/>
            </w:rPr>
            <w:t>HL7 Finland ry.</w:t>
          </w:r>
          <w:r w:rsidR="005D7BE9">
            <w:rPr>
              <w:lang w:val="fr-FR"/>
            </w:rPr>
            <w:t xml:space="preserve"> </w:t>
          </w:r>
          <w:r w:rsidRPr="00000EAF">
            <w:rPr>
              <w:lang w:val="fr-FR"/>
            </w:rPr>
            <w:t>Board 2010</w:t>
          </w:r>
          <w:r w:rsidR="005D7BE9">
            <w:rPr>
              <w:lang w:val="fr-FR"/>
            </w:rPr>
            <w:t xml:space="preserve"> C/o</w:t>
          </w:r>
          <w:r>
            <w:rPr>
              <w:lang w:val="fr-FR"/>
            </w:rPr>
            <w:t>VTT</w:t>
          </w:r>
        </w:p>
        <w:p w14:paraId="70CFF437" w14:textId="77777777" w:rsidR="005D7BE9" w:rsidRPr="005D7BE9" w:rsidRDefault="00A6785B" w:rsidP="005D4B8C">
          <w:pPr>
            <w:pStyle w:val="Alatunniste"/>
            <w:rPr>
              <w:lang w:val="fr-FR"/>
            </w:rPr>
          </w:pPr>
          <w:r>
            <w:rPr>
              <w:lang w:val="fr-FR"/>
            </w:rPr>
            <w:t>PO Box 1300</w:t>
          </w:r>
          <w:r w:rsidR="005D7BE9">
            <w:rPr>
              <w:lang w:val="fr-FR"/>
            </w:rPr>
            <w:t xml:space="preserve">, FIN-33101 Tampere, Finland    </w:t>
          </w:r>
          <w:r w:rsidRPr="00147B3A">
            <w:rPr>
              <w:lang w:val="en-GB"/>
            </w:rPr>
            <w:t xml:space="preserve">tel: </w:t>
          </w:r>
          <w:r w:rsidR="005D7BE9">
            <w:rPr>
              <w:lang w:val="en-US"/>
            </w:rPr>
            <w:t>+358-20-722 3300</w:t>
          </w:r>
        </w:p>
        <w:p w14:paraId="74D8D598" w14:textId="77777777" w:rsidR="00A6785B" w:rsidRPr="009534EF" w:rsidRDefault="005D7BE9" w:rsidP="005D4B8C">
          <w:pPr>
            <w:pStyle w:val="Alatunniste"/>
            <w:rPr>
              <w:lang w:val="en-US"/>
            </w:rPr>
          </w:pPr>
          <w:r>
            <w:rPr>
              <w:lang w:val="fr-FR"/>
            </w:rPr>
            <w:t xml:space="preserve">              </w:t>
          </w:r>
          <w:r w:rsidR="00A6785B" w:rsidRPr="009534EF">
            <w:rPr>
              <w:lang w:val="en-US"/>
            </w:rPr>
            <w:t>fax: +358-20-722 3380</w:t>
          </w:r>
        </w:p>
      </w:tc>
      <w:tc>
        <w:tcPr>
          <w:tcW w:w="5528" w:type="dxa"/>
        </w:tcPr>
        <w:p w14:paraId="3D870C8C" w14:textId="77777777" w:rsidR="00A6785B" w:rsidRPr="00BC5655" w:rsidRDefault="00A6785B" w:rsidP="005D4B8C">
          <w:pPr>
            <w:pStyle w:val="Alatunniste"/>
            <w:rPr>
              <w:b/>
              <w:color w:val="0000FF"/>
            </w:rPr>
          </w:pPr>
          <w:r>
            <w:t xml:space="preserve">Marko Holmavuo, Ps-shp </w:t>
          </w:r>
          <w:r w:rsidR="005D7BE9">
            <w:rPr>
              <w:b/>
              <w:i/>
              <w:color w:val="0000FF"/>
            </w:rPr>
            <w:t xml:space="preserve">   </w:t>
          </w:r>
          <w:r>
            <w:rPr>
              <w:color w:val="000000"/>
            </w:rPr>
            <w:t xml:space="preserve">Niilo Saranummi (chair)                  </w:t>
          </w:r>
        </w:p>
        <w:p w14:paraId="00F93918" w14:textId="77777777" w:rsidR="00A6785B" w:rsidRDefault="00A6785B" w:rsidP="005D4B8C">
          <w:pPr>
            <w:pStyle w:val="Alatunniste"/>
          </w:pPr>
          <w:r>
            <w:t>Mik</w:t>
          </w:r>
          <w:r w:rsidR="005D7BE9">
            <w:t xml:space="preserve">ko Leino, Datawell        </w:t>
          </w:r>
          <w:r>
            <w:t>Juha Sorri, Logica</w:t>
          </w:r>
        </w:p>
        <w:p w14:paraId="74100636" w14:textId="77777777" w:rsidR="00A6785B" w:rsidRDefault="00A6785B" w:rsidP="005D4B8C">
          <w:pPr>
            <w:pStyle w:val="Alatunniste"/>
          </w:pPr>
          <w:r>
            <w:t>Ta</w:t>
          </w:r>
          <w:r w:rsidR="005D7BE9">
            <w:t xml:space="preserve">ija Leppäkoski, Mylab     </w:t>
          </w:r>
          <w:r>
            <w:t>Markku Suomi</w:t>
          </w:r>
          <w:r w:rsidR="005D7BE9">
            <w:t>nen, Kela</w:t>
          </w:r>
        </w:p>
        <w:p w14:paraId="25CB442D" w14:textId="77777777" w:rsidR="00A6785B" w:rsidRPr="005B3182" w:rsidRDefault="00A6785B" w:rsidP="005D4B8C">
          <w:pPr>
            <w:pStyle w:val="Alatunniste"/>
          </w:pPr>
          <w:r>
            <w:t>Juh</w:t>
          </w:r>
          <w:r w:rsidR="005D7BE9">
            <w:t xml:space="preserve">a Mykkänen, IS-yo       </w:t>
          </w:r>
          <w:r>
            <w:t>Juhana Suurnäkki, KunTo</w:t>
          </w:r>
        </w:p>
      </w:tc>
    </w:tr>
  </w:tbl>
  <w:p w14:paraId="4E58DB1E" w14:textId="77777777" w:rsidR="00056293" w:rsidRDefault="00056293" w:rsidP="006D47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056293" w14:paraId="21A5DF64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548A2724" w14:textId="25313000" w:rsidR="00056293" w:rsidRDefault="008C64C4" w:rsidP="00CB74EF">
          <w:r>
            <w:rPr>
              <w:noProof/>
            </w:rPr>
            <w:drawing>
              <wp:inline distT="0" distB="0" distL="0" distR="0" wp14:anchorId="2CDFE8C2" wp14:editId="20C79F26">
                <wp:extent cx="1571625" cy="266700"/>
                <wp:effectExtent l="0" t="0" r="0" b="0"/>
                <wp:docPr id="2" name="Kuv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30C76E1" w14:textId="77777777" w:rsidR="00056293" w:rsidRDefault="00056293" w:rsidP="00CB74EF"/>
      </w:tc>
      <w:tc>
        <w:tcPr>
          <w:tcW w:w="3201" w:type="dxa"/>
        </w:tcPr>
        <w:p w14:paraId="203977AC" w14:textId="77777777" w:rsidR="00056293" w:rsidRDefault="00056293" w:rsidP="00CB74EF">
          <w:fldSimple w:instr=" TITLE  \* MERGEFORMAT ">
            <w:r>
              <w:t>PROJEKTIN NIMI</w:t>
            </w:r>
          </w:fldSimple>
        </w:p>
      </w:tc>
      <w:tc>
        <w:tcPr>
          <w:tcW w:w="1418" w:type="dxa"/>
        </w:tcPr>
        <w:p w14:paraId="57B0C478" w14:textId="77777777" w:rsidR="00056293" w:rsidRDefault="00056293" w:rsidP="00CB74EF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336E1845" w14:textId="77777777" w:rsidR="00056293" w:rsidRDefault="00056293" w:rsidP="00CB74EF"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(</w:t>
          </w:r>
          <w:fldSimple w:instr=" NUMPAGES  \* LOWER ">
            <w:r>
              <w:rPr>
                <w:noProof/>
              </w:rPr>
              <w:t>3</w:t>
            </w:r>
          </w:fldSimple>
          <w:r>
            <w:t>)</w:t>
          </w:r>
        </w:p>
      </w:tc>
    </w:tr>
    <w:tr w:rsidR="00056293" w14:paraId="1A1893B2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7377CE60" w14:textId="77777777" w:rsidR="00056293" w:rsidRDefault="00056293" w:rsidP="00CB74EF"/>
      </w:tc>
      <w:tc>
        <w:tcPr>
          <w:tcW w:w="1051" w:type="dxa"/>
        </w:tcPr>
        <w:p w14:paraId="56352AEA" w14:textId="77777777" w:rsidR="00056293" w:rsidRDefault="00056293" w:rsidP="00CB74EF"/>
      </w:tc>
      <w:tc>
        <w:tcPr>
          <w:tcW w:w="3201" w:type="dxa"/>
        </w:tcPr>
        <w:p w14:paraId="50BC3E87" w14:textId="77777777" w:rsidR="00056293" w:rsidRDefault="00056293" w:rsidP="00CB74EF">
          <w:fldSimple w:instr=" SUBJECT  \* MERGEFORMAT ">
            <w:r>
              <w:t>Projektidokumenttipohja</w:t>
            </w:r>
          </w:fldSimple>
        </w:p>
      </w:tc>
      <w:tc>
        <w:tcPr>
          <w:tcW w:w="1418" w:type="dxa"/>
        </w:tcPr>
        <w:p w14:paraId="60B7B3FB" w14:textId="77777777" w:rsidR="00056293" w:rsidRDefault="00056293" w:rsidP="00CB74EF"/>
      </w:tc>
      <w:tc>
        <w:tcPr>
          <w:tcW w:w="999" w:type="dxa"/>
        </w:tcPr>
        <w:p w14:paraId="02809674" w14:textId="77777777" w:rsidR="00056293" w:rsidRDefault="00056293" w:rsidP="00CB74EF"/>
      </w:tc>
    </w:tr>
    <w:tr w:rsidR="00056293" w14:paraId="3736D91D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3BE6C5F2" w14:textId="77777777" w:rsidR="00056293" w:rsidRDefault="00056293" w:rsidP="00CB74EF"/>
      </w:tc>
      <w:tc>
        <w:tcPr>
          <w:tcW w:w="1051" w:type="dxa"/>
        </w:tcPr>
        <w:p w14:paraId="1F449AD3" w14:textId="77777777" w:rsidR="00056293" w:rsidRDefault="00056293" w:rsidP="00CB74EF"/>
      </w:tc>
      <w:tc>
        <w:tcPr>
          <w:tcW w:w="3201" w:type="dxa"/>
        </w:tcPr>
        <w:p w14:paraId="25F45630" w14:textId="77777777" w:rsidR="00056293" w:rsidRDefault="00056293" w:rsidP="00CB74EF"/>
      </w:tc>
      <w:tc>
        <w:tcPr>
          <w:tcW w:w="1418" w:type="dxa"/>
        </w:tcPr>
        <w:p w14:paraId="299B387F" w14:textId="77777777" w:rsidR="00056293" w:rsidRDefault="00056293" w:rsidP="00CB74EF"/>
      </w:tc>
      <w:tc>
        <w:tcPr>
          <w:tcW w:w="999" w:type="dxa"/>
        </w:tcPr>
        <w:p w14:paraId="42D3176F" w14:textId="77777777" w:rsidR="00056293" w:rsidRDefault="00056293" w:rsidP="00CB74EF"/>
      </w:tc>
    </w:tr>
    <w:tr w:rsidR="00056293" w:rsidRPr="00CB6B50" w14:paraId="5FEDAF5D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4E33F491" w14:textId="77777777" w:rsidR="00056293" w:rsidRDefault="00056293" w:rsidP="00CB74EF"/>
      </w:tc>
      <w:tc>
        <w:tcPr>
          <w:tcW w:w="1051" w:type="dxa"/>
        </w:tcPr>
        <w:p w14:paraId="3A3A4002" w14:textId="77777777" w:rsidR="00056293" w:rsidRDefault="00056293" w:rsidP="00CB74EF"/>
      </w:tc>
      <w:tc>
        <w:tcPr>
          <w:tcW w:w="3201" w:type="dxa"/>
        </w:tcPr>
        <w:p w14:paraId="67B664B1" w14:textId="77777777" w:rsidR="00056293" w:rsidRDefault="00056293" w:rsidP="00CB74EF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0" w:author="Kunnari Riitta" w:date="2025-07-01T09:55:00Z">
            <w:r w:rsidR="008C64C4">
              <w:rPr>
                <w:noProof/>
              </w:rPr>
              <w:t>04.06.2010</w:t>
            </w:r>
          </w:ins>
          <w:del w:id="1" w:author="Kunnari Riitta" w:date="2025-07-01T09:55:00Z">
            <w:r w:rsidR="00897922" w:rsidDel="008C64C4">
              <w:rPr>
                <w:noProof/>
              </w:rPr>
              <w:delText>20.05.2010</w:delText>
            </w:r>
          </w:del>
          <w:r>
            <w:fldChar w:fldCharType="end"/>
          </w:r>
        </w:p>
      </w:tc>
      <w:tc>
        <w:tcPr>
          <w:tcW w:w="1418" w:type="dxa"/>
        </w:tcPr>
        <w:p w14:paraId="5B41BD94" w14:textId="77777777" w:rsidR="00056293" w:rsidRPr="00CB6B50" w:rsidRDefault="00056293" w:rsidP="00CB74EF">
          <w:pPr>
            <w:rPr>
              <w:lang w:val="en-GB"/>
            </w:rPr>
          </w:pPr>
          <w:r>
            <w:fldChar w:fldCharType="begin"/>
          </w:r>
          <w:r w:rsidRPr="00CB6B50">
            <w:rPr>
              <w:lang w:val="en-GB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GB"/>
            </w:rPr>
            <w:t>hl7 finland ry lausunto 2008-03-11_2.doc</w:t>
          </w:r>
          <w:r>
            <w:fldChar w:fldCharType="end"/>
          </w:r>
        </w:p>
      </w:tc>
      <w:tc>
        <w:tcPr>
          <w:tcW w:w="999" w:type="dxa"/>
        </w:tcPr>
        <w:p w14:paraId="0412CA75" w14:textId="77777777" w:rsidR="00056293" w:rsidRPr="00CB6B50" w:rsidRDefault="00056293" w:rsidP="00CB74EF">
          <w:pPr>
            <w:rPr>
              <w:lang w:val="en-GB"/>
            </w:rPr>
          </w:pPr>
        </w:p>
      </w:tc>
    </w:tr>
  </w:tbl>
  <w:p w14:paraId="3C6D59DA" w14:textId="77777777" w:rsidR="00056293" w:rsidRPr="00CB6B50" w:rsidRDefault="00056293" w:rsidP="00CB74EF">
    <w:pPr>
      <w:rPr>
        <w:lang w:val="en-GB"/>
      </w:rPr>
    </w:pPr>
  </w:p>
  <w:p w14:paraId="4A1CDC95" w14:textId="77777777" w:rsidR="00056293" w:rsidRPr="00CB6B50" w:rsidRDefault="00056293" w:rsidP="00CB74EF">
    <w:pPr>
      <w:rPr>
        <w:lang w:val="en-GB"/>
      </w:rPr>
    </w:pPr>
  </w:p>
  <w:p w14:paraId="5047188B" w14:textId="77777777" w:rsidR="00056293" w:rsidRPr="00CB6B50" w:rsidRDefault="00056293" w:rsidP="00CB74EF">
    <w:pPr>
      <w:rPr>
        <w:lang w:val="en-GB"/>
      </w:rPr>
    </w:pPr>
  </w:p>
  <w:p w14:paraId="52857339" w14:textId="77777777" w:rsidR="00056293" w:rsidRPr="00CB6B50" w:rsidRDefault="00056293" w:rsidP="00CB74EF">
    <w:pPr>
      <w:rPr>
        <w:lang w:val="en-GB"/>
      </w:rPr>
    </w:pPr>
  </w:p>
  <w:p w14:paraId="64A22CAB" w14:textId="77777777" w:rsidR="00056293" w:rsidRPr="00CB6B50" w:rsidRDefault="00056293" w:rsidP="00CB74EF">
    <w:pPr>
      <w:rPr>
        <w:lang w:val="en-GB"/>
      </w:rPr>
    </w:pPr>
  </w:p>
  <w:p w14:paraId="3C988998" w14:textId="77777777" w:rsidR="00056293" w:rsidRPr="00CB6B50" w:rsidRDefault="00056293" w:rsidP="00CB74EF">
    <w:pPr>
      <w:rPr>
        <w:lang w:val="en-GB"/>
      </w:rPr>
    </w:pPr>
  </w:p>
  <w:p w14:paraId="42E34E28" w14:textId="77777777" w:rsidR="00056293" w:rsidRPr="00CB6B50" w:rsidRDefault="00056293" w:rsidP="00CB74EF">
    <w:pPr>
      <w:rPr>
        <w:lang w:val="en-GB"/>
      </w:rPr>
    </w:pPr>
  </w:p>
  <w:p w14:paraId="253A2861" w14:textId="77777777" w:rsidR="00056293" w:rsidRPr="00CB6B50" w:rsidRDefault="00056293" w:rsidP="00CB74EF">
    <w:pPr>
      <w:rPr>
        <w:lang w:val="en-GB"/>
      </w:rPr>
    </w:pPr>
  </w:p>
  <w:p w14:paraId="432BCE88" w14:textId="77777777" w:rsidR="00056293" w:rsidRPr="006765BE" w:rsidRDefault="00056293" w:rsidP="00CB74EF">
    <w:pPr>
      <w:rPr>
        <w:lang w:val="en-GB"/>
      </w:rPr>
    </w:pPr>
  </w:p>
  <w:p w14:paraId="029F0137" w14:textId="77777777" w:rsidR="00056293" w:rsidRPr="006D4784" w:rsidRDefault="00056293" w:rsidP="00CB74EF">
    <w:pPr>
      <w:rPr>
        <w:lang w:val="en-US"/>
      </w:rPr>
    </w:pPr>
  </w:p>
  <w:p w14:paraId="28FE4B3C" w14:textId="77777777" w:rsidR="00056293" w:rsidRPr="006D4784" w:rsidRDefault="00056293" w:rsidP="00CB74EF">
    <w:pPr>
      <w:rPr>
        <w:lang w:val="en-US"/>
      </w:rPr>
    </w:pPr>
  </w:p>
  <w:p w14:paraId="3E9915BD" w14:textId="77777777" w:rsidR="00056293" w:rsidRPr="006D4784" w:rsidRDefault="00056293" w:rsidP="00CB74EF">
    <w:pPr>
      <w:rPr>
        <w:lang w:val="en-US"/>
      </w:rPr>
    </w:pPr>
  </w:p>
  <w:p w14:paraId="11E3D572" w14:textId="77777777" w:rsidR="00056293" w:rsidRPr="006D4784" w:rsidRDefault="00056293" w:rsidP="00CB74EF">
    <w:pPr>
      <w:rPr>
        <w:lang w:val="en-US"/>
      </w:rPr>
    </w:pPr>
  </w:p>
  <w:p w14:paraId="6C802B76" w14:textId="77777777" w:rsidR="00056293" w:rsidRPr="006D4784" w:rsidRDefault="00056293" w:rsidP="00CB74EF">
    <w:pPr>
      <w:rPr>
        <w:lang w:val="en-US"/>
      </w:rPr>
    </w:pPr>
  </w:p>
  <w:p w14:paraId="0C103ECA" w14:textId="77777777" w:rsidR="00056293" w:rsidRPr="006D4784" w:rsidRDefault="00056293" w:rsidP="00CB74EF">
    <w:pPr>
      <w:rPr>
        <w:lang w:val="en-US"/>
      </w:rPr>
    </w:pPr>
  </w:p>
  <w:p w14:paraId="664574AB" w14:textId="77777777" w:rsidR="00056293" w:rsidRPr="006D4784" w:rsidRDefault="00056293" w:rsidP="006D4784">
    <w:pPr>
      <w:rPr>
        <w:lang w:val="en-US"/>
      </w:rPr>
    </w:pPr>
  </w:p>
  <w:p w14:paraId="1199A12F" w14:textId="77777777" w:rsidR="00056293" w:rsidRDefault="00056293" w:rsidP="006D4784"/>
  <w:p w14:paraId="4DC9527A" w14:textId="77777777" w:rsidR="00056293" w:rsidRDefault="00056293" w:rsidP="00956F13"/>
  <w:p w14:paraId="3F6DFA52" w14:textId="77777777" w:rsidR="00056293" w:rsidRDefault="00056293" w:rsidP="00363A80"/>
  <w:p w14:paraId="7928FA1F" w14:textId="77777777" w:rsidR="00056293" w:rsidRDefault="00056293" w:rsidP="00363A80"/>
  <w:p w14:paraId="34106B67" w14:textId="77777777" w:rsidR="00056293" w:rsidRDefault="00056293" w:rsidP="00066CD9"/>
  <w:p w14:paraId="74F516DF" w14:textId="77777777" w:rsidR="00056293" w:rsidRDefault="00056293" w:rsidP="00066C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EF94B2"/>
    <w:multiLevelType w:val="hybridMultilevel"/>
    <w:tmpl w:val="208B07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D0D92D0"/>
    <w:multiLevelType w:val="hybridMultilevel"/>
    <w:tmpl w:val="02A3DF8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FB"/>
    <w:multiLevelType w:val="multilevel"/>
    <w:tmpl w:val="F204167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0A3830F3"/>
    <w:multiLevelType w:val="hybridMultilevel"/>
    <w:tmpl w:val="455438CE"/>
    <w:lvl w:ilvl="0" w:tplc="B9241718">
      <w:start w:val="1"/>
      <w:numFmt w:val="decimal"/>
      <w:lvlText w:val="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4" w15:restartNumberingAfterBreak="0">
    <w:nsid w:val="103C13C9"/>
    <w:multiLevelType w:val="hybridMultilevel"/>
    <w:tmpl w:val="9560F194"/>
    <w:lvl w:ilvl="0" w:tplc="6C6001FC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</w:rPr>
    </w:lvl>
    <w:lvl w:ilvl="1" w:tplc="040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27"/>
        </w:tabs>
        <w:ind w:left="32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</w:abstractNum>
  <w:abstractNum w:abstractNumId="5" w15:restartNumberingAfterBreak="0">
    <w:nsid w:val="10635748"/>
    <w:multiLevelType w:val="hybridMultilevel"/>
    <w:tmpl w:val="AB2E7E0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A1C48"/>
    <w:multiLevelType w:val="hybridMultilevel"/>
    <w:tmpl w:val="51908DB8"/>
    <w:lvl w:ilvl="0" w:tplc="6C6001F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B0003">
      <w:start w:val="1"/>
      <w:numFmt w:val="bullet"/>
      <w:lvlText w:val="o"/>
      <w:lvlJc w:val="left"/>
      <w:pPr>
        <w:tabs>
          <w:tab w:val="num" w:pos="-819"/>
        </w:tabs>
        <w:ind w:left="-819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-99"/>
        </w:tabs>
        <w:ind w:left="-99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621"/>
        </w:tabs>
        <w:ind w:left="621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1341"/>
        </w:tabs>
        <w:ind w:left="1341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3501"/>
        </w:tabs>
        <w:ind w:left="350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</w:abstractNum>
  <w:abstractNum w:abstractNumId="7" w15:restartNumberingAfterBreak="0">
    <w:nsid w:val="1A57225A"/>
    <w:multiLevelType w:val="hybridMultilevel"/>
    <w:tmpl w:val="798C6160"/>
    <w:lvl w:ilvl="0" w:tplc="7C042CD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B5358"/>
    <w:multiLevelType w:val="hybridMultilevel"/>
    <w:tmpl w:val="7F7ACA74"/>
    <w:lvl w:ilvl="0" w:tplc="9CE475A4">
      <w:start w:val="1"/>
      <w:numFmt w:val="decimal"/>
      <w:lvlText w:val="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9" w15:restartNumberingAfterBreak="0">
    <w:nsid w:val="2EAA792C"/>
    <w:multiLevelType w:val="multilevel"/>
    <w:tmpl w:val="AABA101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F87AC0"/>
    <w:multiLevelType w:val="hybridMultilevel"/>
    <w:tmpl w:val="CE8A099C"/>
    <w:lvl w:ilvl="0" w:tplc="15F6C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E60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E0B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267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2AB7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82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BA2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CE4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80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D535C8C"/>
    <w:multiLevelType w:val="hybridMultilevel"/>
    <w:tmpl w:val="B89A9996"/>
    <w:lvl w:ilvl="0" w:tplc="5EC03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789" w:hanging="360"/>
      </w:pPr>
    </w:lvl>
    <w:lvl w:ilvl="2" w:tplc="040B001B" w:tentative="1">
      <w:start w:val="1"/>
      <w:numFmt w:val="lowerRoman"/>
      <w:lvlText w:val="%3."/>
      <w:lvlJc w:val="right"/>
      <w:pPr>
        <w:ind w:left="2509" w:hanging="180"/>
      </w:pPr>
    </w:lvl>
    <w:lvl w:ilvl="3" w:tplc="040B000F" w:tentative="1">
      <w:start w:val="1"/>
      <w:numFmt w:val="decimal"/>
      <w:lvlText w:val="%4."/>
      <w:lvlJc w:val="left"/>
      <w:pPr>
        <w:ind w:left="3229" w:hanging="360"/>
      </w:pPr>
    </w:lvl>
    <w:lvl w:ilvl="4" w:tplc="040B0019" w:tentative="1">
      <w:start w:val="1"/>
      <w:numFmt w:val="lowerLetter"/>
      <w:lvlText w:val="%5."/>
      <w:lvlJc w:val="left"/>
      <w:pPr>
        <w:ind w:left="3949" w:hanging="360"/>
      </w:pPr>
    </w:lvl>
    <w:lvl w:ilvl="5" w:tplc="040B001B" w:tentative="1">
      <w:start w:val="1"/>
      <w:numFmt w:val="lowerRoman"/>
      <w:lvlText w:val="%6."/>
      <w:lvlJc w:val="right"/>
      <w:pPr>
        <w:ind w:left="4669" w:hanging="180"/>
      </w:pPr>
    </w:lvl>
    <w:lvl w:ilvl="6" w:tplc="040B000F" w:tentative="1">
      <w:start w:val="1"/>
      <w:numFmt w:val="decimal"/>
      <w:lvlText w:val="%7."/>
      <w:lvlJc w:val="left"/>
      <w:pPr>
        <w:ind w:left="5389" w:hanging="360"/>
      </w:pPr>
    </w:lvl>
    <w:lvl w:ilvl="7" w:tplc="040B0019" w:tentative="1">
      <w:start w:val="1"/>
      <w:numFmt w:val="lowerLetter"/>
      <w:lvlText w:val="%8."/>
      <w:lvlJc w:val="left"/>
      <w:pPr>
        <w:ind w:left="6109" w:hanging="360"/>
      </w:pPr>
    </w:lvl>
    <w:lvl w:ilvl="8" w:tplc="040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AD4194"/>
    <w:multiLevelType w:val="hybridMultilevel"/>
    <w:tmpl w:val="033C6CF6"/>
    <w:lvl w:ilvl="0" w:tplc="040B000F">
      <w:start w:val="1"/>
      <w:numFmt w:val="decimal"/>
      <w:lvlText w:val="%1."/>
      <w:lvlJc w:val="left"/>
      <w:pPr>
        <w:ind w:left="1429" w:hanging="360"/>
      </w:pPr>
    </w:lvl>
    <w:lvl w:ilvl="1" w:tplc="040B0019" w:tentative="1">
      <w:start w:val="1"/>
      <w:numFmt w:val="lowerLetter"/>
      <w:lvlText w:val="%2."/>
      <w:lvlJc w:val="left"/>
      <w:pPr>
        <w:ind w:left="2149" w:hanging="360"/>
      </w:pPr>
    </w:lvl>
    <w:lvl w:ilvl="2" w:tplc="040B001B" w:tentative="1">
      <w:start w:val="1"/>
      <w:numFmt w:val="lowerRoman"/>
      <w:lvlText w:val="%3."/>
      <w:lvlJc w:val="right"/>
      <w:pPr>
        <w:ind w:left="2869" w:hanging="180"/>
      </w:pPr>
    </w:lvl>
    <w:lvl w:ilvl="3" w:tplc="040B000F" w:tentative="1">
      <w:start w:val="1"/>
      <w:numFmt w:val="decimal"/>
      <w:lvlText w:val="%4."/>
      <w:lvlJc w:val="left"/>
      <w:pPr>
        <w:ind w:left="3589" w:hanging="360"/>
      </w:pPr>
    </w:lvl>
    <w:lvl w:ilvl="4" w:tplc="040B0019" w:tentative="1">
      <w:start w:val="1"/>
      <w:numFmt w:val="lowerLetter"/>
      <w:lvlText w:val="%5."/>
      <w:lvlJc w:val="left"/>
      <w:pPr>
        <w:ind w:left="4309" w:hanging="360"/>
      </w:pPr>
    </w:lvl>
    <w:lvl w:ilvl="5" w:tplc="040B001B" w:tentative="1">
      <w:start w:val="1"/>
      <w:numFmt w:val="lowerRoman"/>
      <w:lvlText w:val="%6."/>
      <w:lvlJc w:val="right"/>
      <w:pPr>
        <w:ind w:left="5029" w:hanging="180"/>
      </w:pPr>
    </w:lvl>
    <w:lvl w:ilvl="6" w:tplc="040B000F" w:tentative="1">
      <w:start w:val="1"/>
      <w:numFmt w:val="decimal"/>
      <w:lvlText w:val="%7."/>
      <w:lvlJc w:val="left"/>
      <w:pPr>
        <w:ind w:left="5749" w:hanging="360"/>
      </w:pPr>
    </w:lvl>
    <w:lvl w:ilvl="7" w:tplc="040B0019" w:tentative="1">
      <w:start w:val="1"/>
      <w:numFmt w:val="lowerLetter"/>
      <w:lvlText w:val="%8."/>
      <w:lvlJc w:val="left"/>
      <w:pPr>
        <w:ind w:left="6469" w:hanging="360"/>
      </w:pPr>
    </w:lvl>
    <w:lvl w:ilvl="8" w:tplc="040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575291"/>
    <w:multiLevelType w:val="hybridMultilevel"/>
    <w:tmpl w:val="464AD0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5EF30EC"/>
    <w:multiLevelType w:val="hybridMultilevel"/>
    <w:tmpl w:val="3A46FCD4"/>
    <w:lvl w:ilvl="0" w:tplc="ED1E2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929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481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42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96A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F6F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24A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34F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E0F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62B762B"/>
    <w:multiLevelType w:val="hybridMultilevel"/>
    <w:tmpl w:val="512A0AB6"/>
    <w:lvl w:ilvl="0" w:tplc="E31AF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FC2B5"/>
    <w:multiLevelType w:val="hybridMultilevel"/>
    <w:tmpl w:val="74E706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CA451D0"/>
    <w:multiLevelType w:val="hybridMultilevel"/>
    <w:tmpl w:val="9BFC8544"/>
    <w:lvl w:ilvl="0" w:tplc="040B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60C54012"/>
    <w:multiLevelType w:val="multilevel"/>
    <w:tmpl w:val="DAB86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2231FA6"/>
    <w:multiLevelType w:val="multilevel"/>
    <w:tmpl w:val="9BFC8544"/>
    <w:lvl w:ilvl="0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66256324"/>
    <w:multiLevelType w:val="hybridMultilevel"/>
    <w:tmpl w:val="2B8CF3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15FEF"/>
    <w:multiLevelType w:val="multilevel"/>
    <w:tmpl w:val="186EB004"/>
    <w:lvl w:ilvl="0">
      <w:start w:val="1"/>
      <w:numFmt w:val="bullet"/>
      <w:pStyle w:val="TyyliSis2TimesNewRoman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2" w15:restartNumberingAfterBreak="0">
    <w:nsid w:val="6F7F3CE2"/>
    <w:multiLevelType w:val="hybridMultilevel"/>
    <w:tmpl w:val="E7F416D8"/>
    <w:lvl w:ilvl="0" w:tplc="D270C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2AC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C8E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EE9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2AD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0EB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AAE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7C7C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E69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FEF6CBF"/>
    <w:multiLevelType w:val="hybridMultilevel"/>
    <w:tmpl w:val="B4D876F6"/>
    <w:lvl w:ilvl="0">
      <w:start w:val="1"/>
      <w:numFmt w:val="bullet"/>
      <w:lvlText w:val=""/>
      <w:lvlJc w:val="left"/>
      <w:pPr>
        <w:tabs>
          <w:tab w:val="num" w:pos="3515"/>
        </w:tabs>
        <w:ind w:left="3572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F24DDF"/>
    <w:multiLevelType w:val="hybridMultilevel"/>
    <w:tmpl w:val="5BEA7684"/>
    <w:lvl w:ilvl="0" w:tplc="9CB6635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79EE6649"/>
    <w:multiLevelType w:val="multilevel"/>
    <w:tmpl w:val="3DCAD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4"/>
  </w:num>
  <w:num w:numId="4">
    <w:abstractNumId w:val="6"/>
  </w:num>
  <w:num w:numId="5">
    <w:abstractNumId w:val="24"/>
  </w:num>
  <w:num w:numId="6">
    <w:abstractNumId w:val="21"/>
  </w:num>
  <w:num w:numId="7">
    <w:abstractNumId w:val="17"/>
  </w:num>
  <w:num w:numId="8">
    <w:abstractNumId w:val="19"/>
  </w:num>
  <w:num w:numId="9">
    <w:abstractNumId w:val="2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8"/>
  </w:num>
  <w:num w:numId="15">
    <w:abstractNumId w:val="3"/>
  </w:num>
  <w:num w:numId="16">
    <w:abstractNumId w:val="13"/>
  </w:num>
  <w:num w:numId="17">
    <w:abstractNumId w:val="16"/>
  </w:num>
  <w:num w:numId="18">
    <w:abstractNumId w:val="0"/>
  </w:num>
  <w:num w:numId="19">
    <w:abstractNumId w:val="1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7"/>
  </w:num>
  <w:num w:numId="31">
    <w:abstractNumId w:val="22"/>
  </w:num>
  <w:num w:numId="32">
    <w:abstractNumId w:val="10"/>
  </w:num>
  <w:num w:numId="33">
    <w:abstractNumId w:val="14"/>
  </w:num>
  <w:num w:numId="34">
    <w:abstractNumId w:val="12"/>
  </w:num>
  <w:num w:numId="35">
    <w:abstractNumId w:val="11"/>
  </w:num>
  <w:num w:numId="36">
    <w:abstractNumId w:val="9"/>
  </w:num>
  <w:num w:numId="37">
    <w:abstractNumId w:val="5"/>
  </w:num>
  <w:num w:numId="38">
    <w:abstractNumId w:val="18"/>
  </w:num>
  <w:num w:numId="39">
    <w:abstractNumId w:val="15"/>
  </w:num>
  <w:num w:numId="40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nnari Riitta">
    <w15:presenceInfo w15:providerId="None" w15:userId="Kunnari Riit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activeWritingStyle w:appName="MSWord" w:lang="sv-SE" w:vendorID="666" w:dllVersion="513" w:checkStyle="1"/>
  <w:activeWritingStyle w:appName="MSWord" w:lang="fi-FI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54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CC"/>
    <w:rsid w:val="00000173"/>
    <w:rsid w:val="00000531"/>
    <w:rsid w:val="0000080D"/>
    <w:rsid w:val="00000E3A"/>
    <w:rsid w:val="00000F78"/>
    <w:rsid w:val="00000FAF"/>
    <w:rsid w:val="0000137B"/>
    <w:rsid w:val="0000170B"/>
    <w:rsid w:val="00001938"/>
    <w:rsid w:val="00001A72"/>
    <w:rsid w:val="00001D8F"/>
    <w:rsid w:val="00001F8F"/>
    <w:rsid w:val="00001FB2"/>
    <w:rsid w:val="00002270"/>
    <w:rsid w:val="00002658"/>
    <w:rsid w:val="00002710"/>
    <w:rsid w:val="00002796"/>
    <w:rsid w:val="00002AC1"/>
    <w:rsid w:val="00002B6E"/>
    <w:rsid w:val="00002DAA"/>
    <w:rsid w:val="00002DCF"/>
    <w:rsid w:val="000035FC"/>
    <w:rsid w:val="000038EB"/>
    <w:rsid w:val="00004068"/>
    <w:rsid w:val="0000414B"/>
    <w:rsid w:val="00004253"/>
    <w:rsid w:val="00004494"/>
    <w:rsid w:val="0000465F"/>
    <w:rsid w:val="0000487B"/>
    <w:rsid w:val="000048CB"/>
    <w:rsid w:val="00004D86"/>
    <w:rsid w:val="00004E0E"/>
    <w:rsid w:val="00004E38"/>
    <w:rsid w:val="000052C3"/>
    <w:rsid w:val="00005390"/>
    <w:rsid w:val="000053D0"/>
    <w:rsid w:val="0000551F"/>
    <w:rsid w:val="00005A23"/>
    <w:rsid w:val="00005B60"/>
    <w:rsid w:val="00005DC3"/>
    <w:rsid w:val="000060D7"/>
    <w:rsid w:val="00006424"/>
    <w:rsid w:val="00006429"/>
    <w:rsid w:val="00006D78"/>
    <w:rsid w:val="00006E86"/>
    <w:rsid w:val="000071D3"/>
    <w:rsid w:val="00007B3D"/>
    <w:rsid w:val="00007B83"/>
    <w:rsid w:val="00007CDB"/>
    <w:rsid w:val="00010148"/>
    <w:rsid w:val="00010257"/>
    <w:rsid w:val="000103AF"/>
    <w:rsid w:val="000104E2"/>
    <w:rsid w:val="00010C0C"/>
    <w:rsid w:val="00010CFD"/>
    <w:rsid w:val="00010D0F"/>
    <w:rsid w:val="00011118"/>
    <w:rsid w:val="00011494"/>
    <w:rsid w:val="000115F1"/>
    <w:rsid w:val="0001179D"/>
    <w:rsid w:val="00011B31"/>
    <w:rsid w:val="00011D7B"/>
    <w:rsid w:val="00011E0A"/>
    <w:rsid w:val="0001259E"/>
    <w:rsid w:val="0001269E"/>
    <w:rsid w:val="00012EFF"/>
    <w:rsid w:val="0001305D"/>
    <w:rsid w:val="000130D5"/>
    <w:rsid w:val="000133AE"/>
    <w:rsid w:val="0001372C"/>
    <w:rsid w:val="000138ED"/>
    <w:rsid w:val="00013A3D"/>
    <w:rsid w:val="00013E92"/>
    <w:rsid w:val="0001459B"/>
    <w:rsid w:val="0001469F"/>
    <w:rsid w:val="0001486A"/>
    <w:rsid w:val="00014DAF"/>
    <w:rsid w:val="00015088"/>
    <w:rsid w:val="0001540E"/>
    <w:rsid w:val="00015459"/>
    <w:rsid w:val="00015A7A"/>
    <w:rsid w:val="00015B41"/>
    <w:rsid w:val="00016017"/>
    <w:rsid w:val="00016090"/>
    <w:rsid w:val="00016295"/>
    <w:rsid w:val="000165FD"/>
    <w:rsid w:val="00016751"/>
    <w:rsid w:val="00016995"/>
    <w:rsid w:val="00016B08"/>
    <w:rsid w:val="00016C39"/>
    <w:rsid w:val="00016D85"/>
    <w:rsid w:val="00016E48"/>
    <w:rsid w:val="000172BD"/>
    <w:rsid w:val="00017569"/>
    <w:rsid w:val="000178D3"/>
    <w:rsid w:val="00017CB0"/>
    <w:rsid w:val="00017DF5"/>
    <w:rsid w:val="00020096"/>
    <w:rsid w:val="00020D1E"/>
    <w:rsid w:val="00020E92"/>
    <w:rsid w:val="0002129A"/>
    <w:rsid w:val="000219B7"/>
    <w:rsid w:val="00021A37"/>
    <w:rsid w:val="00021CD6"/>
    <w:rsid w:val="00021D71"/>
    <w:rsid w:val="000222C2"/>
    <w:rsid w:val="00022550"/>
    <w:rsid w:val="000227A4"/>
    <w:rsid w:val="00022CA1"/>
    <w:rsid w:val="00022D04"/>
    <w:rsid w:val="00023067"/>
    <w:rsid w:val="00023168"/>
    <w:rsid w:val="000231AC"/>
    <w:rsid w:val="00023358"/>
    <w:rsid w:val="00023386"/>
    <w:rsid w:val="000239A5"/>
    <w:rsid w:val="00023A62"/>
    <w:rsid w:val="00023A7C"/>
    <w:rsid w:val="00023B69"/>
    <w:rsid w:val="00024581"/>
    <w:rsid w:val="00024696"/>
    <w:rsid w:val="000248AA"/>
    <w:rsid w:val="00024F33"/>
    <w:rsid w:val="00024F42"/>
    <w:rsid w:val="00025125"/>
    <w:rsid w:val="000252F0"/>
    <w:rsid w:val="00025300"/>
    <w:rsid w:val="000253BE"/>
    <w:rsid w:val="0002566C"/>
    <w:rsid w:val="00025E3C"/>
    <w:rsid w:val="0002615E"/>
    <w:rsid w:val="00026420"/>
    <w:rsid w:val="000264AE"/>
    <w:rsid w:val="000267BA"/>
    <w:rsid w:val="0002694F"/>
    <w:rsid w:val="00026A19"/>
    <w:rsid w:val="00026AB0"/>
    <w:rsid w:val="00026B4C"/>
    <w:rsid w:val="00026F09"/>
    <w:rsid w:val="00026FA1"/>
    <w:rsid w:val="0002743D"/>
    <w:rsid w:val="00027562"/>
    <w:rsid w:val="000275E3"/>
    <w:rsid w:val="000277AC"/>
    <w:rsid w:val="000279F9"/>
    <w:rsid w:val="00027B8F"/>
    <w:rsid w:val="00027BBB"/>
    <w:rsid w:val="00027D8E"/>
    <w:rsid w:val="000301BD"/>
    <w:rsid w:val="00030562"/>
    <w:rsid w:val="000307D8"/>
    <w:rsid w:val="00030E0C"/>
    <w:rsid w:val="00030E79"/>
    <w:rsid w:val="000313E7"/>
    <w:rsid w:val="00031407"/>
    <w:rsid w:val="000315FC"/>
    <w:rsid w:val="000319F4"/>
    <w:rsid w:val="00031D54"/>
    <w:rsid w:val="00031DAC"/>
    <w:rsid w:val="000328C7"/>
    <w:rsid w:val="00032C34"/>
    <w:rsid w:val="00032CD2"/>
    <w:rsid w:val="00032E72"/>
    <w:rsid w:val="00033070"/>
    <w:rsid w:val="000338E3"/>
    <w:rsid w:val="00033A13"/>
    <w:rsid w:val="00033B3E"/>
    <w:rsid w:val="0003530C"/>
    <w:rsid w:val="00035550"/>
    <w:rsid w:val="000358EB"/>
    <w:rsid w:val="00035B4B"/>
    <w:rsid w:val="00035CF8"/>
    <w:rsid w:val="00035DBE"/>
    <w:rsid w:val="00035E8D"/>
    <w:rsid w:val="00035F3A"/>
    <w:rsid w:val="00036252"/>
    <w:rsid w:val="00036359"/>
    <w:rsid w:val="00036590"/>
    <w:rsid w:val="0003678A"/>
    <w:rsid w:val="00036E24"/>
    <w:rsid w:val="000370D9"/>
    <w:rsid w:val="000371C5"/>
    <w:rsid w:val="000373AE"/>
    <w:rsid w:val="000374D4"/>
    <w:rsid w:val="000374FE"/>
    <w:rsid w:val="00037508"/>
    <w:rsid w:val="00037BB2"/>
    <w:rsid w:val="00037F59"/>
    <w:rsid w:val="00040882"/>
    <w:rsid w:val="00040B13"/>
    <w:rsid w:val="00040F81"/>
    <w:rsid w:val="00040FBA"/>
    <w:rsid w:val="0004121E"/>
    <w:rsid w:val="00041540"/>
    <w:rsid w:val="00041693"/>
    <w:rsid w:val="0004181E"/>
    <w:rsid w:val="000419B2"/>
    <w:rsid w:val="000421FC"/>
    <w:rsid w:val="000423FB"/>
    <w:rsid w:val="000424F2"/>
    <w:rsid w:val="00042851"/>
    <w:rsid w:val="000429DA"/>
    <w:rsid w:val="00042A1D"/>
    <w:rsid w:val="00042C3F"/>
    <w:rsid w:val="0004312F"/>
    <w:rsid w:val="00043D75"/>
    <w:rsid w:val="00043D88"/>
    <w:rsid w:val="00044101"/>
    <w:rsid w:val="00044635"/>
    <w:rsid w:val="0004474D"/>
    <w:rsid w:val="00044C79"/>
    <w:rsid w:val="00045075"/>
    <w:rsid w:val="0004512D"/>
    <w:rsid w:val="000455E7"/>
    <w:rsid w:val="00045800"/>
    <w:rsid w:val="00045914"/>
    <w:rsid w:val="0004592E"/>
    <w:rsid w:val="000464EF"/>
    <w:rsid w:val="000466E0"/>
    <w:rsid w:val="000467A2"/>
    <w:rsid w:val="00046A85"/>
    <w:rsid w:val="0004731D"/>
    <w:rsid w:val="0004791D"/>
    <w:rsid w:val="00047A4C"/>
    <w:rsid w:val="00047B96"/>
    <w:rsid w:val="00047F6C"/>
    <w:rsid w:val="00047FA7"/>
    <w:rsid w:val="00050143"/>
    <w:rsid w:val="00050172"/>
    <w:rsid w:val="00050D83"/>
    <w:rsid w:val="00051472"/>
    <w:rsid w:val="000516D8"/>
    <w:rsid w:val="00051B4A"/>
    <w:rsid w:val="00051F33"/>
    <w:rsid w:val="00052020"/>
    <w:rsid w:val="00052367"/>
    <w:rsid w:val="00052918"/>
    <w:rsid w:val="000529B2"/>
    <w:rsid w:val="00052E2C"/>
    <w:rsid w:val="00052F68"/>
    <w:rsid w:val="00053062"/>
    <w:rsid w:val="0005339A"/>
    <w:rsid w:val="00053882"/>
    <w:rsid w:val="00053A37"/>
    <w:rsid w:val="00053B59"/>
    <w:rsid w:val="0005418D"/>
    <w:rsid w:val="000542E2"/>
    <w:rsid w:val="00054329"/>
    <w:rsid w:val="000549A1"/>
    <w:rsid w:val="00054DDA"/>
    <w:rsid w:val="00054ECB"/>
    <w:rsid w:val="00054FFE"/>
    <w:rsid w:val="0005574C"/>
    <w:rsid w:val="000559D0"/>
    <w:rsid w:val="00055A2A"/>
    <w:rsid w:val="00055F00"/>
    <w:rsid w:val="00056256"/>
    <w:rsid w:val="00056293"/>
    <w:rsid w:val="0005632D"/>
    <w:rsid w:val="000564DB"/>
    <w:rsid w:val="00056559"/>
    <w:rsid w:val="00056659"/>
    <w:rsid w:val="00056705"/>
    <w:rsid w:val="00056A5D"/>
    <w:rsid w:val="00056A72"/>
    <w:rsid w:val="00056AB2"/>
    <w:rsid w:val="000571A7"/>
    <w:rsid w:val="00057440"/>
    <w:rsid w:val="00057D81"/>
    <w:rsid w:val="00057E2B"/>
    <w:rsid w:val="00057FA8"/>
    <w:rsid w:val="000600FF"/>
    <w:rsid w:val="0006024C"/>
    <w:rsid w:val="000602F9"/>
    <w:rsid w:val="00060479"/>
    <w:rsid w:val="00060598"/>
    <w:rsid w:val="00060651"/>
    <w:rsid w:val="00060F0A"/>
    <w:rsid w:val="00061206"/>
    <w:rsid w:val="00061992"/>
    <w:rsid w:val="00061A11"/>
    <w:rsid w:val="00061C4C"/>
    <w:rsid w:val="00061D68"/>
    <w:rsid w:val="00061FA7"/>
    <w:rsid w:val="00062091"/>
    <w:rsid w:val="000620D7"/>
    <w:rsid w:val="000628A7"/>
    <w:rsid w:val="00062AE9"/>
    <w:rsid w:val="00062C30"/>
    <w:rsid w:val="00062E8B"/>
    <w:rsid w:val="00063031"/>
    <w:rsid w:val="0006317A"/>
    <w:rsid w:val="00063336"/>
    <w:rsid w:val="00063796"/>
    <w:rsid w:val="00063BA7"/>
    <w:rsid w:val="00063FA9"/>
    <w:rsid w:val="00064049"/>
    <w:rsid w:val="0006429C"/>
    <w:rsid w:val="000642BE"/>
    <w:rsid w:val="0006457E"/>
    <w:rsid w:val="00064715"/>
    <w:rsid w:val="00064BD2"/>
    <w:rsid w:val="00064CF9"/>
    <w:rsid w:val="00064F21"/>
    <w:rsid w:val="000650A9"/>
    <w:rsid w:val="0006527C"/>
    <w:rsid w:val="00065566"/>
    <w:rsid w:val="0006562B"/>
    <w:rsid w:val="00065791"/>
    <w:rsid w:val="00065891"/>
    <w:rsid w:val="00065EC3"/>
    <w:rsid w:val="0006606C"/>
    <w:rsid w:val="00066305"/>
    <w:rsid w:val="00066499"/>
    <w:rsid w:val="00066686"/>
    <w:rsid w:val="00066CD9"/>
    <w:rsid w:val="000671DE"/>
    <w:rsid w:val="000676CA"/>
    <w:rsid w:val="00067961"/>
    <w:rsid w:val="00067ADA"/>
    <w:rsid w:val="00067CE5"/>
    <w:rsid w:val="00070223"/>
    <w:rsid w:val="0007083B"/>
    <w:rsid w:val="000709CB"/>
    <w:rsid w:val="00070A15"/>
    <w:rsid w:val="00070AB1"/>
    <w:rsid w:val="00070E5A"/>
    <w:rsid w:val="00070F34"/>
    <w:rsid w:val="00070F59"/>
    <w:rsid w:val="000713C6"/>
    <w:rsid w:val="0007151E"/>
    <w:rsid w:val="000717EA"/>
    <w:rsid w:val="00071BCC"/>
    <w:rsid w:val="00071C4A"/>
    <w:rsid w:val="00071F4D"/>
    <w:rsid w:val="000725A5"/>
    <w:rsid w:val="000725CF"/>
    <w:rsid w:val="000732E1"/>
    <w:rsid w:val="0007354C"/>
    <w:rsid w:val="0007377F"/>
    <w:rsid w:val="00073B2F"/>
    <w:rsid w:val="00073BBF"/>
    <w:rsid w:val="00073C4E"/>
    <w:rsid w:val="000742BC"/>
    <w:rsid w:val="000742E7"/>
    <w:rsid w:val="0007446C"/>
    <w:rsid w:val="00074E68"/>
    <w:rsid w:val="000756B0"/>
    <w:rsid w:val="00075A8B"/>
    <w:rsid w:val="00075AFC"/>
    <w:rsid w:val="00075CCE"/>
    <w:rsid w:val="0007617C"/>
    <w:rsid w:val="00076277"/>
    <w:rsid w:val="00076342"/>
    <w:rsid w:val="00076733"/>
    <w:rsid w:val="0007722E"/>
    <w:rsid w:val="0007724F"/>
    <w:rsid w:val="000777ED"/>
    <w:rsid w:val="0007781F"/>
    <w:rsid w:val="00077830"/>
    <w:rsid w:val="0007798C"/>
    <w:rsid w:val="00077DBA"/>
    <w:rsid w:val="00077FE0"/>
    <w:rsid w:val="0008003A"/>
    <w:rsid w:val="00080AC8"/>
    <w:rsid w:val="00080D6C"/>
    <w:rsid w:val="000811ED"/>
    <w:rsid w:val="000819EF"/>
    <w:rsid w:val="00081CC2"/>
    <w:rsid w:val="00081FB2"/>
    <w:rsid w:val="000822FD"/>
    <w:rsid w:val="0008231D"/>
    <w:rsid w:val="00082678"/>
    <w:rsid w:val="000827D5"/>
    <w:rsid w:val="00082929"/>
    <w:rsid w:val="00082DE4"/>
    <w:rsid w:val="00082E82"/>
    <w:rsid w:val="0008329A"/>
    <w:rsid w:val="000832DF"/>
    <w:rsid w:val="000834A0"/>
    <w:rsid w:val="00083D38"/>
    <w:rsid w:val="00084058"/>
    <w:rsid w:val="0008412C"/>
    <w:rsid w:val="00084213"/>
    <w:rsid w:val="000844F7"/>
    <w:rsid w:val="00084D15"/>
    <w:rsid w:val="00085741"/>
    <w:rsid w:val="00085CFC"/>
    <w:rsid w:val="00085E86"/>
    <w:rsid w:val="000860A7"/>
    <w:rsid w:val="0008610A"/>
    <w:rsid w:val="0008626A"/>
    <w:rsid w:val="0008672C"/>
    <w:rsid w:val="000868C6"/>
    <w:rsid w:val="00086DF8"/>
    <w:rsid w:val="0008724C"/>
    <w:rsid w:val="000873AE"/>
    <w:rsid w:val="00087583"/>
    <w:rsid w:val="0008788E"/>
    <w:rsid w:val="000903A4"/>
    <w:rsid w:val="000904CA"/>
    <w:rsid w:val="00090591"/>
    <w:rsid w:val="000907D4"/>
    <w:rsid w:val="000907DE"/>
    <w:rsid w:val="00090C6A"/>
    <w:rsid w:val="000910D5"/>
    <w:rsid w:val="0009117D"/>
    <w:rsid w:val="00091281"/>
    <w:rsid w:val="000914E7"/>
    <w:rsid w:val="0009162A"/>
    <w:rsid w:val="00091DA0"/>
    <w:rsid w:val="00092594"/>
    <w:rsid w:val="00092617"/>
    <w:rsid w:val="00092CF9"/>
    <w:rsid w:val="00092D95"/>
    <w:rsid w:val="0009326A"/>
    <w:rsid w:val="00093470"/>
    <w:rsid w:val="0009351F"/>
    <w:rsid w:val="0009369F"/>
    <w:rsid w:val="00093EB3"/>
    <w:rsid w:val="0009454A"/>
    <w:rsid w:val="000946DC"/>
    <w:rsid w:val="00094749"/>
    <w:rsid w:val="00094868"/>
    <w:rsid w:val="000948C2"/>
    <w:rsid w:val="00094DB6"/>
    <w:rsid w:val="000950E5"/>
    <w:rsid w:val="0009520E"/>
    <w:rsid w:val="000952A6"/>
    <w:rsid w:val="000954B2"/>
    <w:rsid w:val="0009570A"/>
    <w:rsid w:val="00095B17"/>
    <w:rsid w:val="00095B18"/>
    <w:rsid w:val="00095B64"/>
    <w:rsid w:val="00095FF2"/>
    <w:rsid w:val="00096615"/>
    <w:rsid w:val="00096953"/>
    <w:rsid w:val="00096982"/>
    <w:rsid w:val="000969E7"/>
    <w:rsid w:val="00096B47"/>
    <w:rsid w:val="00097806"/>
    <w:rsid w:val="00097BF4"/>
    <w:rsid w:val="00097C2A"/>
    <w:rsid w:val="00097E49"/>
    <w:rsid w:val="000A00D5"/>
    <w:rsid w:val="000A03C7"/>
    <w:rsid w:val="000A0649"/>
    <w:rsid w:val="000A0654"/>
    <w:rsid w:val="000A0765"/>
    <w:rsid w:val="000A097F"/>
    <w:rsid w:val="000A0C6D"/>
    <w:rsid w:val="000A1343"/>
    <w:rsid w:val="000A1402"/>
    <w:rsid w:val="000A148B"/>
    <w:rsid w:val="000A1A4E"/>
    <w:rsid w:val="000A1AF9"/>
    <w:rsid w:val="000A1CF2"/>
    <w:rsid w:val="000A2188"/>
    <w:rsid w:val="000A22F5"/>
    <w:rsid w:val="000A243D"/>
    <w:rsid w:val="000A2B4A"/>
    <w:rsid w:val="000A2CE0"/>
    <w:rsid w:val="000A2D19"/>
    <w:rsid w:val="000A31B8"/>
    <w:rsid w:val="000A31DD"/>
    <w:rsid w:val="000A3428"/>
    <w:rsid w:val="000A3D62"/>
    <w:rsid w:val="000A3F4C"/>
    <w:rsid w:val="000A4358"/>
    <w:rsid w:val="000A46B9"/>
    <w:rsid w:val="000A479C"/>
    <w:rsid w:val="000A482F"/>
    <w:rsid w:val="000A4AB6"/>
    <w:rsid w:val="000A4FAD"/>
    <w:rsid w:val="000A54F3"/>
    <w:rsid w:val="000A5825"/>
    <w:rsid w:val="000A58E8"/>
    <w:rsid w:val="000A604D"/>
    <w:rsid w:val="000A635E"/>
    <w:rsid w:val="000A659E"/>
    <w:rsid w:val="000A6ABA"/>
    <w:rsid w:val="000A6B87"/>
    <w:rsid w:val="000A6BBE"/>
    <w:rsid w:val="000A6D30"/>
    <w:rsid w:val="000A6E23"/>
    <w:rsid w:val="000A74BF"/>
    <w:rsid w:val="000A74C4"/>
    <w:rsid w:val="000A754C"/>
    <w:rsid w:val="000A7860"/>
    <w:rsid w:val="000A78B8"/>
    <w:rsid w:val="000A795E"/>
    <w:rsid w:val="000A7A3C"/>
    <w:rsid w:val="000A7B5A"/>
    <w:rsid w:val="000A7CA4"/>
    <w:rsid w:val="000A7CF3"/>
    <w:rsid w:val="000A7E2A"/>
    <w:rsid w:val="000A7F4A"/>
    <w:rsid w:val="000B0101"/>
    <w:rsid w:val="000B0510"/>
    <w:rsid w:val="000B07D1"/>
    <w:rsid w:val="000B0BFD"/>
    <w:rsid w:val="000B126E"/>
    <w:rsid w:val="000B147B"/>
    <w:rsid w:val="000B1635"/>
    <w:rsid w:val="000B17B1"/>
    <w:rsid w:val="000B18BA"/>
    <w:rsid w:val="000B19BE"/>
    <w:rsid w:val="000B19C6"/>
    <w:rsid w:val="000B1A36"/>
    <w:rsid w:val="000B1CA7"/>
    <w:rsid w:val="000B225B"/>
    <w:rsid w:val="000B2362"/>
    <w:rsid w:val="000B23D2"/>
    <w:rsid w:val="000B25C1"/>
    <w:rsid w:val="000B26BB"/>
    <w:rsid w:val="000B27E0"/>
    <w:rsid w:val="000B2CDC"/>
    <w:rsid w:val="000B2DE9"/>
    <w:rsid w:val="000B2FC8"/>
    <w:rsid w:val="000B31CF"/>
    <w:rsid w:val="000B3429"/>
    <w:rsid w:val="000B3C3C"/>
    <w:rsid w:val="000B3EB9"/>
    <w:rsid w:val="000B3F57"/>
    <w:rsid w:val="000B42C2"/>
    <w:rsid w:val="000B4449"/>
    <w:rsid w:val="000B4486"/>
    <w:rsid w:val="000B45ED"/>
    <w:rsid w:val="000B4E89"/>
    <w:rsid w:val="000B50EB"/>
    <w:rsid w:val="000B5220"/>
    <w:rsid w:val="000B5283"/>
    <w:rsid w:val="000B552E"/>
    <w:rsid w:val="000B56F8"/>
    <w:rsid w:val="000B5728"/>
    <w:rsid w:val="000B575D"/>
    <w:rsid w:val="000B59B8"/>
    <w:rsid w:val="000B5A07"/>
    <w:rsid w:val="000B5BBF"/>
    <w:rsid w:val="000B5DCA"/>
    <w:rsid w:val="000B60B3"/>
    <w:rsid w:val="000B611E"/>
    <w:rsid w:val="000B626D"/>
    <w:rsid w:val="000B6354"/>
    <w:rsid w:val="000B6923"/>
    <w:rsid w:val="000B727B"/>
    <w:rsid w:val="000B7457"/>
    <w:rsid w:val="000B76A9"/>
    <w:rsid w:val="000B79BC"/>
    <w:rsid w:val="000B7C4A"/>
    <w:rsid w:val="000B7D92"/>
    <w:rsid w:val="000B7DE2"/>
    <w:rsid w:val="000C003E"/>
    <w:rsid w:val="000C01E4"/>
    <w:rsid w:val="000C07AC"/>
    <w:rsid w:val="000C08BE"/>
    <w:rsid w:val="000C0D52"/>
    <w:rsid w:val="000C17D7"/>
    <w:rsid w:val="000C17E0"/>
    <w:rsid w:val="000C1AB1"/>
    <w:rsid w:val="000C1C9E"/>
    <w:rsid w:val="000C1E7F"/>
    <w:rsid w:val="000C2221"/>
    <w:rsid w:val="000C2366"/>
    <w:rsid w:val="000C270B"/>
    <w:rsid w:val="000C3639"/>
    <w:rsid w:val="000C3768"/>
    <w:rsid w:val="000C3884"/>
    <w:rsid w:val="000C3940"/>
    <w:rsid w:val="000C3BF3"/>
    <w:rsid w:val="000C44F5"/>
    <w:rsid w:val="000C47CE"/>
    <w:rsid w:val="000C5254"/>
    <w:rsid w:val="000C568F"/>
    <w:rsid w:val="000C5A6D"/>
    <w:rsid w:val="000C5D2A"/>
    <w:rsid w:val="000C5D3D"/>
    <w:rsid w:val="000C5ED7"/>
    <w:rsid w:val="000C61EE"/>
    <w:rsid w:val="000C6283"/>
    <w:rsid w:val="000C6475"/>
    <w:rsid w:val="000C6A8E"/>
    <w:rsid w:val="000C704B"/>
    <w:rsid w:val="000C7AA3"/>
    <w:rsid w:val="000C7CA9"/>
    <w:rsid w:val="000D03FA"/>
    <w:rsid w:val="000D05F6"/>
    <w:rsid w:val="000D0624"/>
    <w:rsid w:val="000D0893"/>
    <w:rsid w:val="000D0AF1"/>
    <w:rsid w:val="000D0C0A"/>
    <w:rsid w:val="000D0D1B"/>
    <w:rsid w:val="000D1625"/>
    <w:rsid w:val="000D1A6C"/>
    <w:rsid w:val="000D1F96"/>
    <w:rsid w:val="000D268C"/>
    <w:rsid w:val="000D290F"/>
    <w:rsid w:val="000D2C81"/>
    <w:rsid w:val="000D2F81"/>
    <w:rsid w:val="000D30FF"/>
    <w:rsid w:val="000D329D"/>
    <w:rsid w:val="000D33B0"/>
    <w:rsid w:val="000D3409"/>
    <w:rsid w:val="000D348A"/>
    <w:rsid w:val="000D34E9"/>
    <w:rsid w:val="000D3589"/>
    <w:rsid w:val="000D383F"/>
    <w:rsid w:val="000D3852"/>
    <w:rsid w:val="000D389E"/>
    <w:rsid w:val="000D3BF0"/>
    <w:rsid w:val="000D3C94"/>
    <w:rsid w:val="000D3FC2"/>
    <w:rsid w:val="000D42DE"/>
    <w:rsid w:val="000D4A28"/>
    <w:rsid w:val="000D4C4D"/>
    <w:rsid w:val="000D4E36"/>
    <w:rsid w:val="000D51D6"/>
    <w:rsid w:val="000D527E"/>
    <w:rsid w:val="000D536F"/>
    <w:rsid w:val="000D57CB"/>
    <w:rsid w:val="000D5A27"/>
    <w:rsid w:val="000D5A46"/>
    <w:rsid w:val="000D5E5D"/>
    <w:rsid w:val="000D5F86"/>
    <w:rsid w:val="000D612C"/>
    <w:rsid w:val="000D64A5"/>
    <w:rsid w:val="000D6754"/>
    <w:rsid w:val="000D690F"/>
    <w:rsid w:val="000D6CDA"/>
    <w:rsid w:val="000D73B6"/>
    <w:rsid w:val="000D764A"/>
    <w:rsid w:val="000D77E5"/>
    <w:rsid w:val="000D788E"/>
    <w:rsid w:val="000D7C14"/>
    <w:rsid w:val="000D7CBA"/>
    <w:rsid w:val="000E109F"/>
    <w:rsid w:val="000E12E1"/>
    <w:rsid w:val="000E1304"/>
    <w:rsid w:val="000E1AF4"/>
    <w:rsid w:val="000E1BDA"/>
    <w:rsid w:val="000E2098"/>
    <w:rsid w:val="000E226C"/>
    <w:rsid w:val="000E2407"/>
    <w:rsid w:val="000E265D"/>
    <w:rsid w:val="000E3134"/>
    <w:rsid w:val="000E33DC"/>
    <w:rsid w:val="000E36CD"/>
    <w:rsid w:val="000E3958"/>
    <w:rsid w:val="000E3B95"/>
    <w:rsid w:val="000E42B5"/>
    <w:rsid w:val="000E43AA"/>
    <w:rsid w:val="000E4477"/>
    <w:rsid w:val="000E4536"/>
    <w:rsid w:val="000E462B"/>
    <w:rsid w:val="000E4769"/>
    <w:rsid w:val="000E4D09"/>
    <w:rsid w:val="000E4E76"/>
    <w:rsid w:val="000E52C7"/>
    <w:rsid w:val="000E5657"/>
    <w:rsid w:val="000E58DE"/>
    <w:rsid w:val="000E5D02"/>
    <w:rsid w:val="000E5D25"/>
    <w:rsid w:val="000E60D2"/>
    <w:rsid w:val="000E6182"/>
    <w:rsid w:val="000E61E6"/>
    <w:rsid w:val="000E663D"/>
    <w:rsid w:val="000E6C69"/>
    <w:rsid w:val="000E713D"/>
    <w:rsid w:val="000E7210"/>
    <w:rsid w:val="000E7352"/>
    <w:rsid w:val="000E7E3C"/>
    <w:rsid w:val="000E7E68"/>
    <w:rsid w:val="000E7FEB"/>
    <w:rsid w:val="000F0266"/>
    <w:rsid w:val="000F08C2"/>
    <w:rsid w:val="000F09ED"/>
    <w:rsid w:val="000F0D03"/>
    <w:rsid w:val="000F0D5E"/>
    <w:rsid w:val="000F0E1E"/>
    <w:rsid w:val="000F11CC"/>
    <w:rsid w:val="000F126E"/>
    <w:rsid w:val="000F1391"/>
    <w:rsid w:val="000F15A5"/>
    <w:rsid w:val="000F19C5"/>
    <w:rsid w:val="000F1A0C"/>
    <w:rsid w:val="000F1B35"/>
    <w:rsid w:val="000F1BC5"/>
    <w:rsid w:val="000F1BCB"/>
    <w:rsid w:val="000F1DE7"/>
    <w:rsid w:val="000F266A"/>
    <w:rsid w:val="000F3151"/>
    <w:rsid w:val="000F326E"/>
    <w:rsid w:val="000F3449"/>
    <w:rsid w:val="000F3583"/>
    <w:rsid w:val="000F3CB3"/>
    <w:rsid w:val="000F3EC8"/>
    <w:rsid w:val="000F414E"/>
    <w:rsid w:val="000F45CE"/>
    <w:rsid w:val="000F476A"/>
    <w:rsid w:val="000F50DD"/>
    <w:rsid w:val="000F5198"/>
    <w:rsid w:val="000F51F5"/>
    <w:rsid w:val="000F52DE"/>
    <w:rsid w:val="000F539A"/>
    <w:rsid w:val="000F5452"/>
    <w:rsid w:val="000F54FE"/>
    <w:rsid w:val="000F56D6"/>
    <w:rsid w:val="000F594F"/>
    <w:rsid w:val="000F5E1F"/>
    <w:rsid w:val="000F5EF5"/>
    <w:rsid w:val="000F659F"/>
    <w:rsid w:val="000F66EB"/>
    <w:rsid w:val="000F67CD"/>
    <w:rsid w:val="000F6B4C"/>
    <w:rsid w:val="000F6C44"/>
    <w:rsid w:val="000F6E4F"/>
    <w:rsid w:val="000F6F27"/>
    <w:rsid w:val="000F7421"/>
    <w:rsid w:val="000F7520"/>
    <w:rsid w:val="000F7702"/>
    <w:rsid w:val="000F77CA"/>
    <w:rsid w:val="000F787D"/>
    <w:rsid w:val="000F7CDE"/>
    <w:rsid w:val="000F7E40"/>
    <w:rsid w:val="00100218"/>
    <w:rsid w:val="00100248"/>
    <w:rsid w:val="00100255"/>
    <w:rsid w:val="001003BF"/>
    <w:rsid w:val="0010052E"/>
    <w:rsid w:val="00100658"/>
    <w:rsid w:val="00100A5D"/>
    <w:rsid w:val="00100AC5"/>
    <w:rsid w:val="00100C92"/>
    <w:rsid w:val="00100F5E"/>
    <w:rsid w:val="001014BE"/>
    <w:rsid w:val="001015BD"/>
    <w:rsid w:val="0010177E"/>
    <w:rsid w:val="001017EB"/>
    <w:rsid w:val="001020B7"/>
    <w:rsid w:val="001024D7"/>
    <w:rsid w:val="00102565"/>
    <w:rsid w:val="001026B5"/>
    <w:rsid w:val="0010279D"/>
    <w:rsid w:val="0010284D"/>
    <w:rsid w:val="001029B3"/>
    <w:rsid w:val="001029FD"/>
    <w:rsid w:val="00103005"/>
    <w:rsid w:val="0010303A"/>
    <w:rsid w:val="0010368E"/>
    <w:rsid w:val="001038C4"/>
    <w:rsid w:val="00103CA7"/>
    <w:rsid w:val="00103E6C"/>
    <w:rsid w:val="00104520"/>
    <w:rsid w:val="00104AD9"/>
    <w:rsid w:val="00104F5E"/>
    <w:rsid w:val="00105433"/>
    <w:rsid w:val="00105D08"/>
    <w:rsid w:val="00105F01"/>
    <w:rsid w:val="00106401"/>
    <w:rsid w:val="00106660"/>
    <w:rsid w:val="00106679"/>
    <w:rsid w:val="00106753"/>
    <w:rsid w:val="00106CB7"/>
    <w:rsid w:val="00106CDA"/>
    <w:rsid w:val="00106CE9"/>
    <w:rsid w:val="001070C1"/>
    <w:rsid w:val="001074B3"/>
    <w:rsid w:val="00107590"/>
    <w:rsid w:val="00107D3B"/>
    <w:rsid w:val="00107D3D"/>
    <w:rsid w:val="001101C8"/>
    <w:rsid w:val="00110266"/>
    <w:rsid w:val="001107CC"/>
    <w:rsid w:val="001108DD"/>
    <w:rsid w:val="001109AB"/>
    <w:rsid w:val="001109F1"/>
    <w:rsid w:val="00110ACC"/>
    <w:rsid w:val="00110B8C"/>
    <w:rsid w:val="00110E4B"/>
    <w:rsid w:val="001116B1"/>
    <w:rsid w:val="00111FCA"/>
    <w:rsid w:val="001122DC"/>
    <w:rsid w:val="00112AA6"/>
    <w:rsid w:val="00113263"/>
    <w:rsid w:val="00113925"/>
    <w:rsid w:val="00113AF1"/>
    <w:rsid w:val="00113C56"/>
    <w:rsid w:val="001141C1"/>
    <w:rsid w:val="00114484"/>
    <w:rsid w:val="00114ACF"/>
    <w:rsid w:val="00114C01"/>
    <w:rsid w:val="00114CE1"/>
    <w:rsid w:val="0011529C"/>
    <w:rsid w:val="00115564"/>
    <w:rsid w:val="0011567A"/>
    <w:rsid w:val="00115810"/>
    <w:rsid w:val="00115C88"/>
    <w:rsid w:val="00115D7E"/>
    <w:rsid w:val="00116A39"/>
    <w:rsid w:val="00117174"/>
    <w:rsid w:val="001172FC"/>
    <w:rsid w:val="001173FB"/>
    <w:rsid w:val="001174E3"/>
    <w:rsid w:val="001178F6"/>
    <w:rsid w:val="00117A35"/>
    <w:rsid w:val="00117A7A"/>
    <w:rsid w:val="00117DBC"/>
    <w:rsid w:val="00117DD6"/>
    <w:rsid w:val="00117DEC"/>
    <w:rsid w:val="0012024D"/>
    <w:rsid w:val="00120847"/>
    <w:rsid w:val="00120B43"/>
    <w:rsid w:val="00120BD0"/>
    <w:rsid w:val="00120C74"/>
    <w:rsid w:val="001210CC"/>
    <w:rsid w:val="001215B3"/>
    <w:rsid w:val="00121754"/>
    <w:rsid w:val="00121CE3"/>
    <w:rsid w:val="00121F96"/>
    <w:rsid w:val="00122021"/>
    <w:rsid w:val="00122080"/>
    <w:rsid w:val="0012217F"/>
    <w:rsid w:val="00122587"/>
    <w:rsid w:val="00122762"/>
    <w:rsid w:val="00122793"/>
    <w:rsid w:val="001227DB"/>
    <w:rsid w:val="00122886"/>
    <w:rsid w:val="0012295E"/>
    <w:rsid w:val="00122D46"/>
    <w:rsid w:val="00123847"/>
    <w:rsid w:val="001238C4"/>
    <w:rsid w:val="00123C8B"/>
    <w:rsid w:val="00124001"/>
    <w:rsid w:val="001242D9"/>
    <w:rsid w:val="001245A9"/>
    <w:rsid w:val="001247A3"/>
    <w:rsid w:val="00124812"/>
    <w:rsid w:val="00124A9D"/>
    <w:rsid w:val="00124C24"/>
    <w:rsid w:val="00124D22"/>
    <w:rsid w:val="00125090"/>
    <w:rsid w:val="00125204"/>
    <w:rsid w:val="00125729"/>
    <w:rsid w:val="00125897"/>
    <w:rsid w:val="00125917"/>
    <w:rsid w:val="00125B8A"/>
    <w:rsid w:val="00125FC1"/>
    <w:rsid w:val="001263DD"/>
    <w:rsid w:val="001265DC"/>
    <w:rsid w:val="00126A3D"/>
    <w:rsid w:val="00126A75"/>
    <w:rsid w:val="00126A88"/>
    <w:rsid w:val="00126D35"/>
    <w:rsid w:val="00127933"/>
    <w:rsid w:val="0013015C"/>
    <w:rsid w:val="0013019E"/>
    <w:rsid w:val="001301F9"/>
    <w:rsid w:val="00130221"/>
    <w:rsid w:val="001302A2"/>
    <w:rsid w:val="00130387"/>
    <w:rsid w:val="001306FA"/>
    <w:rsid w:val="00130712"/>
    <w:rsid w:val="0013086B"/>
    <w:rsid w:val="0013096E"/>
    <w:rsid w:val="001309E6"/>
    <w:rsid w:val="001316CE"/>
    <w:rsid w:val="0013194B"/>
    <w:rsid w:val="0013197B"/>
    <w:rsid w:val="00131C77"/>
    <w:rsid w:val="0013252F"/>
    <w:rsid w:val="00132573"/>
    <w:rsid w:val="00132637"/>
    <w:rsid w:val="00132758"/>
    <w:rsid w:val="00132A1D"/>
    <w:rsid w:val="001332A2"/>
    <w:rsid w:val="001336A2"/>
    <w:rsid w:val="00133AE3"/>
    <w:rsid w:val="00133D92"/>
    <w:rsid w:val="00133D94"/>
    <w:rsid w:val="00133DA2"/>
    <w:rsid w:val="001344EF"/>
    <w:rsid w:val="001345AF"/>
    <w:rsid w:val="0013484D"/>
    <w:rsid w:val="00134B18"/>
    <w:rsid w:val="00134BD7"/>
    <w:rsid w:val="00135D71"/>
    <w:rsid w:val="001361FC"/>
    <w:rsid w:val="00136356"/>
    <w:rsid w:val="0013647A"/>
    <w:rsid w:val="001365D3"/>
    <w:rsid w:val="00136F85"/>
    <w:rsid w:val="00137104"/>
    <w:rsid w:val="001372EB"/>
    <w:rsid w:val="00137748"/>
    <w:rsid w:val="0013789D"/>
    <w:rsid w:val="0013796E"/>
    <w:rsid w:val="00137C0A"/>
    <w:rsid w:val="00137EC4"/>
    <w:rsid w:val="00137EF6"/>
    <w:rsid w:val="0014007B"/>
    <w:rsid w:val="001400BE"/>
    <w:rsid w:val="0014013A"/>
    <w:rsid w:val="001402BF"/>
    <w:rsid w:val="001404CD"/>
    <w:rsid w:val="00140553"/>
    <w:rsid w:val="00140AE4"/>
    <w:rsid w:val="00140C36"/>
    <w:rsid w:val="00140CD6"/>
    <w:rsid w:val="00140D7E"/>
    <w:rsid w:val="0014114C"/>
    <w:rsid w:val="001413B4"/>
    <w:rsid w:val="00141907"/>
    <w:rsid w:val="001419DA"/>
    <w:rsid w:val="00141B46"/>
    <w:rsid w:val="00141BA3"/>
    <w:rsid w:val="00141BA5"/>
    <w:rsid w:val="00141DD0"/>
    <w:rsid w:val="00141FFA"/>
    <w:rsid w:val="00142434"/>
    <w:rsid w:val="00142CFC"/>
    <w:rsid w:val="00142E45"/>
    <w:rsid w:val="00143839"/>
    <w:rsid w:val="00143903"/>
    <w:rsid w:val="00143AEB"/>
    <w:rsid w:val="00143FB4"/>
    <w:rsid w:val="00144004"/>
    <w:rsid w:val="00144255"/>
    <w:rsid w:val="001443FE"/>
    <w:rsid w:val="00145002"/>
    <w:rsid w:val="00145BCE"/>
    <w:rsid w:val="00145C8E"/>
    <w:rsid w:val="00145F69"/>
    <w:rsid w:val="00145F7A"/>
    <w:rsid w:val="0014605A"/>
    <w:rsid w:val="00146993"/>
    <w:rsid w:val="00146B49"/>
    <w:rsid w:val="00146BE3"/>
    <w:rsid w:val="00146F2E"/>
    <w:rsid w:val="0014713A"/>
    <w:rsid w:val="0014751B"/>
    <w:rsid w:val="00147859"/>
    <w:rsid w:val="0015027E"/>
    <w:rsid w:val="00150965"/>
    <w:rsid w:val="001509FC"/>
    <w:rsid w:val="00150AE6"/>
    <w:rsid w:val="00150BB0"/>
    <w:rsid w:val="001510B5"/>
    <w:rsid w:val="001517A1"/>
    <w:rsid w:val="00151B85"/>
    <w:rsid w:val="00151F8E"/>
    <w:rsid w:val="00152CFC"/>
    <w:rsid w:val="00153301"/>
    <w:rsid w:val="00153D0C"/>
    <w:rsid w:val="00154126"/>
    <w:rsid w:val="00154142"/>
    <w:rsid w:val="001543DF"/>
    <w:rsid w:val="001546E1"/>
    <w:rsid w:val="001553CD"/>
    <w:rsid w:val="001554B0"/>
    <w:rsid w:val="00155525"/>
    <w:rsid w:val="00155796"/>
    <w:rsid w:val="00155A37"/>
    <w:rsid w:val="00155A4D"/>
    <w:rsid w:val="00155D4E"/>
    <w:rsid w:val="001560B6"/>
    <w:rsid w:val="001562B3"/>
    <w:rsid w:val="00156362"/>
    <w:rsid w:val="001563A0"/>
    <w:rsid w:val="001563C1"/>
    <w:rsid w:val="0015644B"/>
    <w:rsid w:val="00156654"/>
    <w:rsid w:val="001566B8"/>
    <w:rsid w:val="00156765"/>
    <w:rsid w:val="001569EC"/>
    <w:rsid w:val="00156AA1"/>
    <w:rsid w:val="00156F2F"/>
    <w:rsid w:val="001573A9"/>
    <w:rsid w:val="00157659"/>
    <w:rsid w:val="001577EB"/>
    <w:rsid w:val="00157E61"/>
    <w:rsid w:val="00157EAC"/>
    <w:rsid w:val="001607EE"/>
    <w:rsid w:val="00160907"/>
    <w:rsid w:val="00160965"/>
    <w:rsid w:val="00160B9E"/>
    <w:rsid w:val="00160C8B"/>
    <w:rsid w:val="001610D1"/>
    <w:rsid w:val="00161173"/>
    <w:rsid w:val="001611E8"/>
    <w:rsid w:val="00161AAC"/>
    <w:rsid w:val="00161B39"/>
    <w:rsid w:val="00161CEE"/>
    <w:rsid w:val="00161EAC"/>
    <w:rsid w:val="0016219D"/>
    <w:rsid w:val="00162577"/>
    <w:rsid w:val="00162687"/>
    <w:rsid w:val="001628BB"/>
    <w:rsid w:val="00162971"/>
    <w:rsid w:val="00162A40"/>
    <w:rsid w:val="00162DFA"/>
    <w:rsid w:val="00162E7C"/>
    <w:rsid w:val="00162F63"/>
    <w:rsid w:val="00163122"/>
    <w:rsid w:val="0016324B"/>
    <w:rsid w:val="00163252"/>
    <w:rsid w:val="001636BE"/>
    <w:rsid w:val="001636D0"/>
    <w:rsid w:val="00163718"/>
    <w:rsid w:val="00163851"/>
    <w:rsid w:val="0016397F"/>
    <w:rsid w:val="00163C75"/>
    <w:rsid w:val="0016402F"/>
    <w:rsid w:val="00164131"/>
    <w:rsid w:val="001643AE"/>
    <w:rsid w:val="001643C5"/>
    <w:rsid w:val="00164478"/>
    <w:rsid w:val="001644CC"/>
    <w:rsid w:val="0016471C"/>
    <w:rsid w:val="00164D4F"/>
    <w:rsid w:val="00165170"/>
    <w:rsid w:val="00165220"/>
    <w:rsid w:val="00165514"/>
    <w:rsid w:val="00165692"/>
    <w:rsid w:val="00165763"/>
    <w:rsid w:val="00165D66"/>
    <w:rsid w:val="00165DFC"/>
    <w:rsid w:val="001661A3"/>
    <w:rsid w:val="0016624E"/>
    <w:rsid w:val="0016630A"/>
    <w:rsid w:val="001663B0"/>
    <w:rsid w:val="00166494"/>
    <w:rsid w:val="00166710"/>
    <w:rsid w:val="00166722"/>
    <w:rsid w:val="00166870"/>
    <w:rsid w:val="00166AB5"/>
    <w:rsid w:val="00166B82"/>
    <w:rsid w:val="00166F88"/>
    <w:rsid w:val="0016727F"/>
    <w:rsid w:val="001673C1"/>
    <w:rsid w:val="00167661"/>
    <w:rsid w:val="0016770F"/>
    <w:rsid w:val="00167B18"/>
    <w:rsid w:val="00167B8F"/>
    <w:rsid w:val="00167DCC"/>
    <w:rsid w:val="00167FE1"/>
    <w:rsid w:val="0017020B"/>
    <w:rsid w:val="00170364"/>
    <w:rsid w:val="0017083D"/>
    <w:rsid w:val="00170FA7"/>
    <w:rsid w:val="0017103A"/>
    <w:rsid w:val="00171122"/>
    <w:rsid w:val="001712A0"/>
    <w:rsid w:val="001714FE"/>
    <w:rsid w:val="001715E7"/>
    <w:rsid w:val="00171F79"/>
    <w:rsid w:val="001721E6"/>
    <w:rsid w:val="001723AE"/>
    <w:rsid w:val="00172938"/>
    <w:rsid w:val="00173983"/>
    <w:rsid w:val="00173A98"/>
    <w:rsid w:val="00173ECA"/>
    <w:rsid w:val="001740DC"/>
    <w:rsid w:val="0017478C"/>
    <w:rsid w:val="001749A8"/>
    <w:rsid w:val="00174DEB"/>
    <w:rsid w:val="0017532B"/>
    <w:rsid w:val="001753A8"/>
    <w:rsid w:val="00175CFE"/>
    <w:rsid w:val="001764E0"/>
    <w:rsid w:val="00176509"/>
    <w:rsid w:val="00176C24"/>
    <w:rsid w:val="00176CA4"/>
    <w:rsid w:val="00180E8E"/>
    <w:rsid w:val="001813C0"/>
    <w:rsid w:val="00181857"/>
    <w:rsid w:val="001819A9"/>
    <w:rsid w:val="0018208B"/>
    <w:rsid w:val="001824CF"/>
    <w:rsid w:val="001827F0"/>
    <w:rsid w:val="00182A4F"/>
    <w:rsid w:val="00182B42"/>
    <w:rsid w:val="00182B76"/>
    <w:rsid w:val="00182FFF"/>
    <w:rsid w:val="00183383"/>
    <w:rsid w:val="0018368E"/>
    <w:rsid w:val="00183924"/>
    <w:rsid w:val="00183BFE"/>
    <w:rsid w:val="00183FD2"/>
    <w:rsid w:val="00184A55"/>
    <w:rsid w:val="00184C19"/>
    <w:rsid w:val="00185048"/>
    <w:rsid w:val="0018527A"/>
    <w:rsid w:val="00185671"/>
    <w:rsid w:val="00185EBB"/>
    <w:rsid w:val="00186119"/>
    <w:rsid w:val="0018666C"/>
    <w:rsid w:val="00186706"/>
    <w:rsid w:val="001867A2"/>
    <w:rsid w:val="0018681F"/>
    <w:rsid w:val="00186942"/>
    <w:rsid w:val="00186C21"/>
    <w:rsid w:val="00186E72"/>
    <w:rsid w:val="00186F2B"/>
    <w:rsid w:val="00187104"/>
    <w:rsid w:val="00187C8C"/>
    <w:rsid w:val="00187F3D"/>
    <w:rsid w:val="00190134"/>
    <w:rsid w:val="001901E6"/>
    <w:rsid w:val="00190878"/>
    <w:rsid w:val="00190AFD"/>
    <w:rsid w:val="00190CCE"/>
    <w:rsid w:val="00190E03"/>
    <w:rsid w:val="0019103A"/>
    <w:rsid w:val="001910CA"/>
    <w:rsid w:val="00191466"/>
    <w:rsid w:val="00191714"/>
    <w:rsid w:val="0019188E"/>
    <w:rsid w:val="001919A1"/>
    <w:rsid w:val="001921B0"/>
    <w:rsid w:val="001926CB"/>
    <w:rsid w:val="001927D5"/>
    <w:rsid w:val="0019287D"/>
    <w:rsid w:val="001928D7"/>
    <w:rsid w:val="00192A79"/>
    <w:rsid w:val="001930E2"/>
    <w:rsid w:val="00193228"/>
    <w:rsid w:val="00193365"/>
    <w:rsid w:val="001934E1"/>
    <w:rsid w:val="0019356F"/>
    <w:rsid w:val="0019423D"/>
    <w:rsid w:val="0019446C"/>
    <w:rsid w:val="0019495F"/>
    <w:rsid w:val="00195C2A"/>
    <w:rsid w:val="001966E3"/>
    <w:rsid w:val="00196A3B"/>
    <w:rsid w:val="00196B8B"/>
    <w:rsid w:val="001976DC"/>
    <w:rsid w:val="0019797F"/>
    <w:rsid w:val="00197F16"/>
    <w:rsid w:val="00197FE4"/>
    <w:rsid w:val="001A02DE"/>
    <w:rsid w:val="001A1039"/>
    <w:rsid w:val="001A16C7"/>
    <w:rsid w:val="001A1929"/>
    <w:rsid w:val="001A198D"/>
    <w:rsid w:val="001A1B7C"/>
    <w:rsid w:val="001A2081"/>
    <w:rsid w:val="001A21B5"/>
    <w:rsid w:val="001A22C9"/>
    <w:rsid w:val="001A2557"/>
    <w:rsid w:val="001A2610"/>
    <w:rsid w:val="001A26FF"/>
    <w:rsid w:val="001A2793"/>
    <w:rsid w:val="001A29C3"/>
    <w:rsid w:val="001A2B5F"/>
    <w:rsid w:val="001A2C0D"/>
    <w:rsid w:val="001A2D1F"/>
    <w:rsid w:val="001A2E22"/>
    <w:rsid w:val="001A2F6C"/>
    <w:rsid w:val="001A2FA8"/>
    <w:rsid w:val="001A3303"/>
    <w:rsid w:val="001A34E3"/>
    <w:rsid w:val="001A356B"/>
    <w:rsid w:val="001A364F"/>
    <w:rsid w:val="001A399E"/>
    <w:rsid w:val="001A3A1B"/>
    <w:rsid w:val="001A4180"/>
    <w:rsid w:val="001A42D3"/>
    <w:rsid w:val="001A49FB"/>
    <w:rsid w:val="001A4A95"/>
    <w:rsid w:val="001A4C7C"/>
    <w:rsid w:val="001A4DF9"/>
    <w:rsid w:val="001A508E"/>
    <w:rsid w:val="001A5166"/>
    <w:rsid w:val="001A52E0"/>
    <w:rsid w:val="001A532A"/>
    <w:rsid w:val="001A5587"/>
    <w:rsid w:val="001A5D83"/>
    <w:rsid w:val="001A5F0D"/>
    <w:rsid w:val="001A6036"/>
    <w:rsid w:val="001A6842"/>
    <w:rsid w:val="001A735D"/>
    <w:rsid w:val="001A74D6"/>
    <w:rsid w:val="001A7C56"/>
    <w:rsid w:val="001A7D68"/>
    <w:rsid w:val="001A7E2C"/>
    <w:rsid w:val="001B01CA"/>
    <w:rsid w:val="001B02EB"/>
    <w:rsid w:val="001B0396"/>
    <w:rsid w:val="001B07FC"/>
    <w:rsid w:val="001B0B23"/>
    <w:rsid w:val="001B15A6"/>
    <w:rsid w:val="001B16F8"/>
    <w:rsid w:val="001B1731"/>
    <w:rsid w:val="001B1A1A"/>
    <w:rsid w:val="001B1C0D"/>
    <w:rsid w:val="001B1C89"/>
    <w:rsid w:val="001B1D80"/>
    <w:rsid w:val="001B1DAC"/>
    <w:rsid w:val="001B2764"/>
    <w:rsid w:val="001B2CC6"/>
    <w:rsid w:val="001B2EFD"/>
    <w:rsid w:val="001B31E2"/>
    <w:rsid w:val="001B34AF"/>
    <w:rsid w:val="001B34F3"/>
    <w:rsid w:val="001B37D9"/>
    <w:rsid w:val="001B3927"/>
    <w:rsid w:val="001B3AD9"/>
    <w:rsid w:val="001B3F2F"/>
    <w:rsid w:val="001B40D6"/>
    <w:rsid w:val="001B423C"/>
    <w:rsid w:val="001B4A97"/>
    <w:rsid w:val="001B4CBF"/>
    <w:rsid w:val="001B4E88"/>
    <w:rsid w:val="001B4FD6"/>
    <w:rsid w:val="001B5146"/>
    <w:rsid w:val="001B5693"/>
    <w:rsid w:val="001B5C36"/>
    <w:rsid w:val="001B6106"/>
    <w:rsid w:val="001B6645"/>
    <w:rsid w:val="001B6DAD"/>
    <w:rsid w:val="001B7AFB"/>
    <w:rsid w:val="001B7B80"/>
    <w:rsid w:val="001C0324"/>
    <w:rsid w:val="001C06B3"/>
    <w:rsid w:val="001C06F4"/>
    <w:rsid w:val="001C0AE4"/>
    <w:rsid w:val="001C0BEB"/>
    <w:rsid w:val="001C0C3E"/>
    <w:rsid w:val="001C0CEA"/>
    <w:rsid w:val="001C0EFB"/>
    <w:rsid w:val="001C106D"/>
    <w:rsid w:val="001C1723"/>
    <w:rsid w:val="001C17E6"/>
    <w:rsid w:val="001C1864"/>
    <w:rsid w:val="001C1A03"/>
    <w:rsid w:val="001C1B31"/>
    <w:rsid w:val="001C1F34"/>
    <w:rsid w:val="001C2027"/>
    <w:rsid w:val="001C23AA"/>
    <w:rsid w:val="001C2574"/>
    <w:rsid w:val="001C2DEE"/>
    <w:rsid w:val="001C2E00"/>
    <w:rsid w:val="001C2E3F"/>
    <w:rsid w:val="001C301C"/>
    <w:rsid w:val="001C30B1"/>
    <w:rsid w:val="001C30DA"/>
    <w:rsid w:val="001C318C"/>
    <w:rsid w:val="001C36F6"/>
    <w:rsid w:val="001C3FCC"/>
    <w:rsid w:val="001C3FD9"/>
    <w:rsid w:val="001C455B"/>
    <w:rsid w:val="001C4784"/>
    <w:rsid w:val="001C4C63"/>
    <w:rsid w:val="001C4E76"/>
    <w:rsid w:val="001C4FED"/>
    <w:rsid w:val="001C5432"/>
    <w:rsid w:val="001C54CC"/>
    <w:rsid w:val="001C5792"/>
    <w:rsid w:val="001C5E11"/>
    <w:rsid w:val="001C5F3F"/>
    <w:rsid w:val="001C6464"/>
    <w:rsid w:val="001C665F"/>
    <w:rsid w:val="001C6833"/>
    <w:rsid w:val="001C693C"/>
    <w:rsid w:val="001C6B73"/>
    <w:rsid w:val="001C6D7B"/>
    <w:rsid w:val="001C6D9E"/>
    <w:rsid w:val="001C6EAA"/>
    <w:rsid w:val="001C6EC0"/>
    <w:rsid w:val="001C6FCE"/>
    <w:rsid w:val="001C7122"/>
    <w:rsid w:val="001C7660"/>
    <w:rsid w:val="001C7E86"/>
    <w:rsid w:val="001D01D9"/>
    <w:rsid w:val="001D01F8"/>
    <w:rsid w:val="001D07A4"/>
    <w:rsid w:val="001D0DDE"/>
    <w:rsid w:val="001D0F12"/>
    <w:rsid w:val="001D112E"/>
    <w:rsid w:val="001D1386"/>
    <w:rsid w:val="001D14F1"/>
    <w:rsid w:val="001D1503"/>
    <w:rsid w:val="001D1573"/>
    <w:rsid w:val="001D1592"/>
    <w:rsid w:val="001D16A6"/>
    <w:rsid w:val="001D1C1C"/>
    <w:rsid w:val="001D1CDC"/>
    <w:rsid w:val="001D1D63"/>
    <w:rsid w:val="001D1EC1"/>
    <w:rsid w:val="001D2180"/>
    <w:rsid w:val="001D24F4"/>
    <w:rsid w:val="001D256D"/>
    <w:rsid w:val="001D286D"/>
    <w:rsid w:val="001D2A80"/>
    <w:rsid w:val="001D2AC5"/>
    <w:rsid w:val="001D302F"/>
    <w:rsid w:val="001D30DE"/>
    <w:rsid w:val="001D36CF"/>
    <w:rsid w:val="001D3801"/>
    <w:rsid w:val="001D3B65"/>
    <w:rsid w:val="001D3E48"/>
    <w:rsid w:val="001D3F6A"/>
    <w:rsid w:val="001D43FF"/>
    <w:rsid w:val="001D464A"/>
    <w:rsid w:val="001D4677"/>
    <w:rsid w:val="001D4AAF"/>
    <w:rsid w:val="001D4ABA"/>
    <w:rsid w:val="001D4D78"/>
    <w:rsid w:val="001D546A"/>
    <w:rsid w:val="001D5F23"/>
    <w:rsid w:val="001D6A9D"/>
    <w:rsid w:val="001D6E77"/>
    <w:rsid w:val="001D7114"/>
    <w:rsid w:val="001D7386"/>
    <w:rsid w:val="001D742F"/>
    <w:rsid w:val="001D7596"/>
    <w:rsid w:val="001D776B"/>
    <w:rsid w:val="001D7944"/>
    <w:rsid w:val="001E0313"/>
    <w:rsid w:val="001E03A7"/>
    <w:rsid w:val="001E03AE"/>
    <w:rsid w:val="001E0452"/>
    <w:rsid w:val="001E0518"/>
    <w:rsid w:val="001E065E"/>
    <w:rsid w:val="001E07E9"/>
    <w:rsid w:val="001E089B"/>
    <w:rsid w:val="001E0CB1"/>
    <w:rsid w:val="001E0DD4"/>
    <w:rsid w:val="001E0F07"/>
    <w:rsid w:val="001E0F68"/>
    <w:rsid w:val="001E192A"/>
    <w:rsid w:val="001E19F6"/>
    <w:rsid w:val="001E1D16"/>
    <w:rsid w:val="001E1F78"/>
    <w:rsid w:val="001E2046"/>
    <w:rsid w:val="001E21DB"/>
    <w:rsid w:val="001E2754"/>
    <w:rsid w:val="001E29B1"/>
    <w:rsid w:val="001E2C18"/>
    <w:rsid w:val="001E3336"/>
    <w:rsid w:val="001E3433"/>
    <w:rsid w:val="001E34B8"/>
    <w:rsid w:val="001E398D"/>
    <w:rsid w:val="001E4738"/>
    <w:rsid w:val="001E48EA"/>
    <w:rsid w:val="001E4998"/>
    <w:rsid w:val="001E4CDC"/>
    <w:rsid w:val="001E5012"/>
    <w:rsid w:val="001E5369"/>
    <w:rsid w:val="001E53EF"/>
    <w:rsid w:val="001E5D74"/>
    <w:rsid w:val="001E5EF0"/>
    <w:rsid w:val="001E608D"/>
    <w:rsid w:val="001E64E7"/>
    <w:rsid w:val="001E65D8"/>
    <w:rsid w:val="001E6697"/>
    <w:rsid w:val="001E68CA"/>
    <w:rsid w:val="001E6B4C"/>
    <w:rsid w:val="001E6D99"/>
    <w:rsid w:val="001E6E95"/>
    <w:rsid w:val="001E6F49"/>
    <w:rsid w:val="001E700E"/>
    <w:rsid w:val="001E7966"/>
    <w:rsid w:val="001E7A59"/>
    <w:rsid w:val="001E7C6C"/>
    <w:rsid w:val="001E7D28"/>
    <w:rsid w:val="001E7FAE"/>
    <w:rsid w:val="001F0442"/>
    <w:rsid w:val="001F0567"/>
    <w:rsid w:val="001F0589"/>
    <w:rsid w:val="001F0642"/>
    <w:rsid w:val="001F0BF8"/>
    <w:rsid w:val="001F1C66"/>
    <w:rsid w:val="001F26E4"/>
    <w:rsid w:val="001F28ED"/>
    <w:rsid w:val="001F2A5E"/>
    <w:rsid w:val="001F2EA9"/>
    <w:rsid w:val="001F2F7B"/>
    <w:rsid w:val="001F3231"/>
    <w:rsid w:val="001F3421"/>
    <w:rsid w:val="001F350B"/>
    <w:rsid w:val="001F3AB5"/>
    <w:rsid w:val="001F3D76"/>
    <w:rsid w:val="001F40BF"/>
    <w:rsid w:val="001F4485"/>
    <w:rsid w:val="001F44BF"/>
    <w:rsid w:val="001F4ABF"/>
    <w:rsid w:val="001F4B07"/>
    <w:rsid w:val="001F4CCE"/>
    <w:rsid w:val="001F4DCF"/>
    <w:rsid w:val="001F52E9"/>
    <w:rsid w:val="001F52F0"/>
    <w:rsid w:val="001F53B7"/>
    <w:rsid w:val="001F54C7"/>
    <w:rsid w:val="001F577E"/>
    <w:rsid w:val="001F59F4"/>
    <w:rsid w:val="001F5B21"/>
    <w:rsid w:val="001F5F3A"/>
    <w:rsid w:val="001F6255"/>
    <w:rsid w:val="001F626C"/>
    <w:rsid w:val="001F6306"/>
    <w:rsid w:val="001F6344"/>
    <w:rsid w:val="001F6408"/>
    <w:rsid w:val="001F6509"/>
    <w:rsid w:val="001F655F"/>
    <w:rsid w:val="001F674D"/>
    <w:rsid w:val="001F69B5"/>
    <w:rsid w:val="001F70BC"/>
    <w:rsid w:val="001F70F6"/>
    <w:rsid w:val="001F750C"/>
    <w:rsid w:val="001F7742"/>
    <w:rsid w:val="001F7A9B"/>
    <w:rsid w:val="002002D6"/>
    <w:rsid w:val="0020035C"/>
    <w:rsid w:val="002003F9"/>
    <w:rsid w:val="00200525"/>
    <w:rsid w:val="00200831"/>
    <w:rsid w:val="0020085E"/>
    <w:rsid w:val="00200A01"/>
    <w:rsid w:val="00200A93"/>
    <w:rsid w:val="00200D02"/>
    <w:rsid w:val="00200EC8"/>
    <w:rsid w:val="00201143"/>
    <w:rsid w:val="00201204"/>
    <w:rsid w:val="002012EB"/>
    <w:rsid w:val="00201623"/>
    <w:rsid w:val="002016DD"/>
    <w:rsid w:val="00201914"/>
    <w:rsid w:val="0020223F"/>
    <w:rsid w:val="00202381"/>
    <w:rsid w:val="002023E2"/>
    <w:rsid w:val="002024C8"/>
    <w:rsid w:val="002028F8"/>
    <w:rsid w:val="00202E10"/>
    <w:rsid w:val="002030FD"/>
    <w:rsid w:val="002032CF"/>
    <w:rsid w:val="002033C9"/>
    <w:rsid w:val="002033E9"/>
    <w:rsid w:val="00203547"/>
    <w:rsid w:val="00203679"/>
    <w:rsid w:val="002036A3"/>
    <w:rsid w:val="002037C1"/>
    <w:rsid w:val="00203959"/>
    <w:rsid w:val="00203A39"/>
    <w:rsid w:val="00203AC0"/>
    <w:rsid w:val="00203B9A"/>
    <w:rsid w:val="00203D60"/>
    <w:rsid w:val="00203F75"/>
    <w:rsid w:val="00203F92"/>
    <w:rsid w:val="00203FEB"/>
    <w:rsid w:val="0020413B"/>
    <w:rsid w:val="00204263"/>
    <w:rsid w:val="0020438C"/>
    <w:rsid w:val="002044A9"/>
    <w:rsid w:val="00204503"/>
    <w:rsid w:val="00204B03"/>
    <w:rsid w:val="00204B6A"/>
    <w:rsid w:val="00204EE9"/>
    <w:rsid w:val="00204F3C"/>
    <w:rsid w:val="00205455"/>
    <w:rsid w:val="002056AA"/>
    <w:rsid w:val="00205FE2"/>
    <w:rsid w:val="00206142"/>
    <w:rsid w:val="002066CF"/>
    <w:rsid w:val="00206981"/>
    <w:rsid w:val="00206AA5"/>
    <w:rsid w:val="00206F0B"/>
    <w:rsid w:val="00206F63"/>
    <w:rsid w:val="0020719D"/>
    <w:rsid w:val="002072DE"/>
    <w:rsid w:val="00207918"/>
    <w:rsid w:val="00207DE5"/>
    <w:rsid w:val="00207E9D"/>
    <w:rsid w:val="00207F00"/>
    <w:rsid w:val="00207F1B"/>
    <w:rsid w:val="00207F2E"/>
    <w:rsid w:val="0021003B"/>
    <w:rsid w:val="0021019A"/>
    <w:rsid w:val="00210297"/>
    <w:rsid w:val="00210439"/>
    <w:rsid w:val="002107FF"/>
    <w:rsid w:val="00210841"/>
    <w:rsid w:val="00210CEA"/>
    <w:rsid w:val="00210E5F"/>
    <w:rsid w:val="00210F24"/>
    <w:rsid w:val="00211097"/>
    <w:rsid w:val="0021197A"/>
    <w:rsid w:val="00211CCC"/>
    <w:rsid w:val="00211EC8"/>
    <w:rsid w:val="00211ECF"/>
    <w:rsid w:val="00212007"/>
    <w:rsid w:val="00212754"/>
    <w:rsid w:val="002129F3"/>
    <w:rsid w:val="00212B27"/>
    <w:rsid w:val="00212B34"/>
    <w:rsid w:val="0021306C"/>
    <w:rsid w:val="00213199"/>
    <w:rsid w:val="00213254"/>
    <w:rsid w:val="0021345F"/>
    <w:rsid w:val="0021346C"/>
    <w:rsid w:val="0021371A"/>
    <w:rsid w:val="00213CF9"/>
    <w:rsid w:val="00213DD0"/>
    <w:rsid w:val="00213DFF"/>
    <w:rsid w:val="002140E6"/>
    <w:rsid w:val="00214119"/>
    <w:rsid w:val="00214197"/>
    <w:rsid w:val="002141D6"/>
    <w:rsid w:val="002142F5"/>
    <w:rsid w:val="002147FA"/>
    <w:rsid w:val="0021487B"/>
    <w:rsid w:val="00214ACE"/>
    <w:rsid w:val="00214B69"/>
    <w:rsid w:val="00214D82"/>
    <w:rsid w:val="002150E0"/>
    <w:rsid w:val="00215ADC"/>
    <w:rsid w:val="00215B37"/>
    <w:rsid w:val="00216303"/>
    <w:rsid w:val="00216780"/>
    <w:rsid w:val="00216866"/>
    <w:rsid w:val="00216C4B"/>
    <w:rsid w:val="00216C6C"/>
    <w:rsid w:val="00216DB1"/>
    <w:rsid w:val="00216E82"/>
    <w:rsid w:val="0021708E"/>
    <w:rsid w:val="002177CF"/>
    <w:rsid w:val="00217836"/>
    <w:rsid w:val="00217DE6"/>
    <w:rsid w:val="00217ECD"/>
    <w:rsid w:val="002200CB"/>
    <w:rsid w:val="00220198"/>
    <w:rsid w:val="002204D0"/>
    <w:rsid w:val="0022081B"/>
    <w:rsid w:val="00220D4F"/>
    <w:rsid w:val="00221002"/>
    <w:rsid w:val="002213BF"/>
    <w:rsid w:val="002214EF"/>
    <w:rsid w:val="00221A26"/>
    <w:rsid w:val="002220C5"/>
    <w:rsid w:val="002222C2"/>
    <w:rsid w:val="002222D3"/>
    <w:rsid w:val="00222C18"/>
    <w:rsid w:val="00222FB0"/>
    <w:rsid w:val="00223078"/>
    <w:rsid w:val="002236D8"/>
    <w:rsid w:val="0022385E"/>
    <w:rsid w:val="002239EB"/>
    <w:rsid w:val="00223C62"/>
    <w:rsid w:val="00223D4E"/>
    <w:rsid w:val="00224342"/>
    <w:rsid w:val="00224594"/>
    <w:rsid w:val="00224705"/>
    <w:rsid w:val="00224716"/>
    <w:rsid w:val="00224828"/>
    <w:rsid w:val="002249E0"/>
    <w:rsid w:val="00224DC0"/>
    <w:rsid w:val="00225005"/>
    <w:rsid w:val="00225158"/>
    <w:rsid w:val="00225508"/>
    <w:rsid w:val="00225FE4"/>
    <w:rsid w:val="0022623D"/>
    <w:rsid w:val="00226B44"/>
    <w:rsid w:val="00226B72"/>
    <w:rsid w:val="00226C85"/>
    <w:rsid w:val="00227154"/>
    <w:rsid w:val="00227A46"/>
    <w:rsid w:val="00227B57"/>
    <w:rsid w:val="00227C9B"/>
    <w:rsid w:val="00227F65"/>
    <w:rsid w:val="00227F67"/>
    <w:rsid w:val="002301B2"/>
    <w:rsid w:val="002306FE"/>
    <w:rsid w:val="00230FDF"/>
    <w:rsid w:val="00231201"/>
    <w:rsid w:val="0023125F"/>
    <w:rsid w:val="002312CA"/>
    <w:rsid w:val="00231411"/>
    <w:rsid w:val="0023154E"/>
    <w:rsid w:val="0023173D"/>
    <w:rsid w:val="002319D8"/>
    <w:rsid w:val="00231A06"/>
    <w:rsid w:val="00231A4E"/>
    <w:rsid w:val="00231C25"/>
    <w:rsid w:val="00231F20"/>
    <w:rsid w:val="002321D2"/>
    <w:rsid w:val="002325D8"/>
    <w:rsid w:val="00232FC9"/>
    <w:rsid w:val="0023378C"/>
    <w:rsid w:val="0023383E"/>
    <w:rsid w:val="00233C28"/>
    <w:rsid w:val="00233D3C"/>
    <w:rsid w:val="00233E8F"/>
    <w:rsid w:val="002348CC"/>
    <w:rsid w:val="00234ED4"/>
    <w:rsid w:val="00234FCE"/>
    <w:rsid w:val="002354A3"/>
    <w:rsid w:val="00235B5D"/>
    <w:rsid w:val="00235B98"/>
    <w:rsid w:val="00235DD3"/>
    <w:rsid w:val="00236064"/>
    <w:rsid w:val="0023607C"/>
    <w:rsid w:val="0023629D"/>
    <w:rsid w:val="002365B5"/>
    <w:rsid w:val="002365CF"/>
    <w:rsid w:val="002367F4"/>
    <w:rsid w:val="0023688D"/>
    <w:rsid w:val="00236DEB"/>
    <w:rsid w:val="00237313"/>
    <w:rsid w:val="002374F1"/>
    <w:rsid w:val="00237B52"/>
    <w:rsid w:val="00237EE7"/>
    <w:rsid w:val="00240820"/>
    <w:rsid w:val="00240861"/>
    <w:rsid w:val="00240BA8"/>
    <w:rsid w:val="00240C78"/>
    <w:rsid w:val="00240EB1"/>
    <w:rsid w:val="00241098"/>
    <w:rsid w:val="002412E0"/>
    <w:rsid w:val="0024194E"/>
    <w:rsid w:val="002419CF"/>
    <w:rsid w:val="00241BC4"/>
    <w:rsid w:val="00241C1E"/>
    <w:rsid w:val="00241EAF"/>
    <w:rsid w:val="002425C5"/>
    <w:rsid w:val="00242A45"/>
    <w:rsid w:val="00242C6A"/>
    <w:rsid w:val="00242DAE"/>
    <w:rsid w:val="00242E33"/>
    <w:rsid w:val="00242F85"/>
    <w:rsid w:val="00243067"/>
    <w:rsid w:val="00243264"/>
    <w:rsid w:val="0024345D"/>
    <w:rsid w:val="00243D5E"/>
    <w:rsid w:val="00243F12"/>
    <w:rsid w:val="002444BB"/>
    <w:rsid w:val="00244F64"/>
    <w:rsid w:val="00245028"/>
    <w:rsid w:val="002455C1"/>
    <w:rsid w:val="00245D38"/>
    <w:rsid w:val="00245E0E"/>
    <w:rsid w:val="00246332"/>
    <w:rsid w:val="00246BDC"/>
    <w:rsid w:val="00246D0D"/>
    <w:rsid w:val="00246E3D"/>
    <w:rsid w:val="00246EC1"/>
    <w:rsid w:val="002474C1"/>
    <w:rsid w:val="002475C8"/>
    <w:rsid w:val="00247DFD"/>
    <w:rsid w:val="00250068"/>
    <w:rsid w:val="002500B1"/>
    <w:rsid w:val="002500FC"/>
    <w:rsid w:val="00250416"/>
    <w:rsid w:val="002505A1"/>
    <w:rsid w:val="00250CE8"/>
    <w:rsid w:val="002512CB"/>
    <w:rsid w:val="0025138A"/>
    <w:rsid w:val="00251792"/>
    <w:rsid w:val="00251856"/>
    <w:rsid w:val="00251F32"/>
    <w:rsid w:val="0025204F"/>
    <w:rsid w:val="002521FB"/>
    <w:rsid w:val="00252409"/>
    <w:rsid w:val="0025249C"/>
    <w:rsid w:val="002525E7"/>
    <w:rsid w:val="00252789"/>
    <w:rsid w:val="002527B2"/>
    <w:rsid w:val="002528F6"/>
    <w:rsid w:val="00252918"/>
    <w:rsid w:val="00252B47"/>
    <w:rsid w:val="00252C13"/>
    <w:rsid w:val="00252FDF"/>
    <w:rsid w:val="00253A00"/>
    <w:rsid w:val="00253AE1"/>
    <w:rsid w:val="00253F4B"/>
    <w:rsid w:val="00253FCF"/>
    <w:rsid w:val="00253FEE"/>
    <w:rsid w:val="00254614"/>
    <w:rsid w:val="00254971"/>
    <w:rsid w:val="00254A10"/>
    <w:rsid w:val="00254D05"/>
    <w:rsid w:val="00254E6A"/>
    <w:rsid w:val="0025504C"/>
    <w:rsid w:val="00255A03"/>
    <w:rsid w:val="00255EFB"/>
    <w:rsid w:val="002562F0"/>
    <w:rsid w:val="002565F3"/>
    <w:rsid w:val="002566F5"/>
    <w:rsid w:val="00256D3C"/>
    <w:rsid w:val="00256E15"/>
    <w:rsid w:val="00256E31"/>
    <w:rsid w:val="002571AC"/>
    <w:rsid w:val="00257825"/>
    <w:rsid w:val="00257A44"/>
    <w:rsid w:val="00257FA2"/>
    <w:rsid w:val="00260091"/>
    <w:rsid w:val="0026017B"/>
    <w:rsid w:val="0026106C"/>
    <w:rsid w:val="002612C1"/>
    <w:rsid w:val="00261516"/>
    <w:rsid w:val="002615CC"/>
    <w:rsid w:val="00261CF2"/>
    <w:rsid w:val="0026299F"/>
    <w:rsid w:val="00262B6D"/>
    <w:rsid w:val="00262FC8"/>
    <w:rsid w:val="002631EC"/>
    <w:rsid w:val="002632F1"/>
    <w:rsid w:val="002634B8"/>
    <w:rsid w:val="002634D6"/>
    <w:rsid w:val="002634D9"/>
    <w:rsid w:val="00263879"/>
    <w:rsid w:val="00263967"/>
    <w:rsid w:val="00263C01"/>
    <w:rsid w:val="00263D21"/>
    <w:rsid w:val="00263FA3"/>
    <w:rsid w:val="00264758"/>
    <w:rsid w:val="00264800"/>
    <w:rsid w:val="0026495C"/>
    <w:rsid w:val="00264F08"/>
    <w:rsid w:val="0026574B"/>
    <w:rsid w:val="00265B11"/>
    <w:rsid w:val="00265BE4"/>
    <w:rsid w:val="0026640A"/>
    <w:rsid w:val="0026690C"/>
    <w:rsid w:val="00266BB8"/>
    <w:rsid w:val="00266BF5"/>
    <w:rsid w:val="00266EF2"/>
    <w:rsid w:val="00266F53"/>
    <w:rsid w:val="002671DC"/>
    <w:rsid w:val="0026727E"/>
    <w:rsid w:val="002672A0"/>
    <w:rsid w:val="00267679"/>
    <w:rsid w:val="00267CD8"/>
    <w:rsid w:val="00267CE5"/>
    <w:rsid w:val="00267E4A"/>
    <w:rsid w:val="00267FA8"/>
    <w:rsid w:val="00270070"/>
    <w:rsid w:val="002701E4"/>
    <w:rsid w:val="00270F30"/>
    <w:rsid w:val="002711DD"/>
    <w:rsid w:val="0027128F"/>
    <w:rsid w:val="00271361"/>
    <w:rsid w:val="00271456"/>
    <w:rsid w:val="00271655"/>
    <w:rsid w:val="002718CC"/>
    <w:rsid w:val="00271F25"/>
    <w:rsid w:val="00272186"/>
    <w:rsid w:val="002722FC"/>
    <w:rsid w:val="002723E9"/>
    <w:rsid w:val="00272A3F"/>
    <w:rsid w:val="00272ADE"/>
    <w:rsid w:val="00272C37"/>
    <w:rsid w:val="002731CD"/>
    <w:rsid w:val="002742EA"/>
    <w:rsid w:val="002743D1"/>
    <w:rsid w:val="00274A8C"/>
    <w:rsid w:val="00274C64"/>
    <w:rsid w:val="00274D2A"/>
    <w:rsid w:val="00274F2F"/>
    <w:rsid w:val="0027532D"/>
    <w:rsid w:val="00275746"/>
    <w:rsid w:val="00275AB4"/>
    <w:rsid w:val="00275B54"/>
    <w:rsid w:val="00275D27"/>
    <w:rsid w:val="00275D6F"/>
    <w:rsid w:val="00275E55"/>
    <w:rsid w:val="00275FD4"/>
    <w:rsid w:val="002763D5"/>
    <w:rsid w:val="002764B6"/>
    <w:rsid w:val="00276544"/>
    <w:rsid w:val="00276583"/>
    <w:rsid w:val="00276E90"/>
    <w:rsid w:val="00276FE4"/>
    <w:rsid w:val="002774BA"/>
    <w:rsid w:val="00277A0F"/>
    <w:rsid w:val="00277A69"/>
    <w:rsid w:val="00277C27"/>
    <w:rsid w:val="00277E7F"/>
    <w:rsid w:val="0028099A"/>
    <w:rsid w:val="00280AEF"/>
    <w:rsid w:val="00280D4F"/>
    <w:rsid w:val="00281205"/>
    <w:rsid w:val="00281335"/>
    <w:rsid w:val="002813AA"/>
    <w:rsid w:val="002813CC"/>
    <w:rsid w:val="00281469"/>
    <w:rsid w:val="002818FC"/>
    <w:rsid w:val="00281BFA"/>
    <w:rsid w:val="00282037"/>
    <w:rsid w:val="002821D1"/>
    <w:rsid w:val="00282254"/>
    <w:rsid w:val="00282341"/>
    <w:rsid w:val="0028283B"/>
    <w:rsid w:val="00283143"/>
    <w:rsid w:val="0028322F"/>
    <w:rsid w:val="00283505"/>
    <w:rsid w:val="002836D7"/>
    <w:rsid w:val="0028378C"/>
    <w:rsid w:val="002838E4"/>
    <w:rsid w:val="00283982"/>
    <w:rsid w:val="00283C92"/>
    <w:rsid w:val="002843C2"/>
    <w:rsid w:val="00284554"/>
    <w:rsid w:val="00284566"/>
    <w:rsid w:val="00284783"/>
    <w:rsid w:val="00284C8B"/>
    <w:rsid w:val="00284CAD"/>
    <w:rsid w:val="00284D50"/>
    <w:rsid w:val="00285025"/>
    <w:rsid w:val="002852AB"/>
    <w:rsid w:val="00285B77"/>
    <w:rsid w:val="00285BA4"/>
    <w:rsid w:val="00285E1C"/>
    <w:rsid w:val="00286139"/>
    <w:rsid w:val="00286162"/>
    <w:rsid w:val="002863CD"/>
    <w:rsid w:val="002868D5"/>
    <w:rsid w:val="00286BEB"/>
    <w:rsid w:val="00286E13"/>
    <w:rsid w:val="00286E78"/>
    <w:rsid w:val="00286FD1"/>
    <w:rsid w:val="002871E6"/>
    <w:rsid w:val="00287427"/>
    <w:rsid w:val="002874D8"/>
    <w:rsid w:val="0028775A"/>
    <w:rsid w:val="002878CB"/>
    <w:rsid w:val="0029016C"/>
    <w:rsid w:val="00290370"/>
    <w:rsid w:val="00290515"/>
    <w:rsid w:val="00290537"/>
    <w:rsid w:val="002909C1"/>
    <w:rsid w:val="00290CF7"/>
    <w:rsid w:val="0029121D"/>
    <w:rsid w:val="00291465"/>
    <w:rsid w:val="0029165F"/>
    <w:rsid w:val="00291C7F"/>
    <w:rsid w:val="00291F24"/>
    <w:rsid w:val="00291F7D"/>
    <w:rsid w:val="0029201C"/>
    <w:rsid w:val="00292205"/>
    <w:rsid w:val="00292405"/>
    <w:rsid w:val="00292770"/>
    <w:rsid w:val="002927A5"/>
    <w:rsid w:val="002927C3"/>
    <w:rsid w:val="00292999"/>
    <w:rsid w:val="00292BE7"/>
    <w:rsid w:val="00292D4C"/>
    <w:rsid w:val="00293DDE"/>
    <w:rsid w:val="00293F82"/>
    <w:rsid w:val="00294139"/>
    <w:rsid w:val="0029418B"/>
    <w:rsid w:val="002941A9"/>
    <w:rsid w:val="002942F8"/>
    <w:rsid w:val="002943CE"/>
    <w:rsid w:val="00294930"/>
    <w:rsid w:val="00294D81"/>
    <w:rsid w:val="00294FF5"/>
    <w:rsid w:val="0029516B"/>
    <w:rsid w:val="00295183"/>
    <w:rsid w:val="0029532B"/>
    <w:rsid w:val="0029545E"/>
    <w:rsid w:val="002959F2"/>
    <w:rsid w:val="00295D8E"/>
    <w:rsid w:val="00295DCF"/>
    <w:rsid w:val="00295E07"/>
    <w:rsid w:val="00295F23"/>
    <w:rsid w:val="0029600C"/>
    <w:rsid w:val="002964E0"/>
    <w:rsid w:val="002964E7"/>
    <w:rsid w:val="002966CF"/>
    <w:rsid w:val="00296AE0"/>
    <w:rsid w:val="00296B78"/>
    <w:rsid w:val="00296F0B"/>
    <w:rsid w:val="00296FF3"/>
    <w:rsid w:val="0029732A"/>
    <w:rsid w:val="002973F8"/>
    <w:rsid w:val="00297C9B"/>
    <w:rsid w:val="00297FC9"/>
    <w:rsid w:val="002A0778"/>
    <w:rsid w:val="002A10ED"/>
    <w:rsid w:val="002A12BD"/>
    <w:rsid w:val="002A1445"/>
    <w:rsid w:val="002A1E40"/>
    <w:rsid w:val="002A1F57"/>
    <w:rsid w:val="002A20FB"/>
    <w:rsid w:val="002A21B9"/>
    <w:rsid w:val="002A2482"/>
    <w:rsid w:val="002A2985"/>
    <w:rsid w:val="002A2DE8"/>
    <w:rsid w:val="002A310E"/>
    <w:rsid w:val="002A3709"/>
    <w:rsid w:val="002A3F35"/>
    <w:rsid w:val="002A4140"/>
    <w:rsid w:val="002A42FB"/>
    <w:rsid w:val="002A436D"/>
    <w:rsid w:val="002A4AC5"/>
    <w:rsid w:val="002A4D7A"/>
    <w:rsid w:val="002A5546"/>
    <w:rsid w:val="002A57F8"/>
    <w:rsid w:val="002A58BA"/>
    <w:rsid w:val="002A5A37"/>
    <w:rsid w:val="002A5B7A"/>
    <w:rsid w:val="002A61B3"/>
    <w:rsid w:val="002A6A8A"/>
    <w:rsid w:val="002A6ADB"/>
    <w:rsid w:val="002A74A2"/>
    <w:rsid w:val="002A7566"/>
    <w:rsid w:val="002A79C7"/>
    <w:rsid w:val="002A7BF4"/>
    <w:rsid w:val="002A7DD2"/>
    <w:rsid w:val="002A7FEB"/>
    <w:rsid w:val="002B08EF"/>
    <w:rsid w:val="002B0C83"/>
    <w:rsid w:val="002B0D86"/>
    <w:rsid w:val="002B0E38"/>
    <w:rsid w:val="002B17BD"/>
    <w:rsid w:val="002B1804"/>
    <w:rsid w:val="002B20A8"/>
    <w:rsid w:val="002B212D"/>
    <w:rsid w:val="002B2367"/>
    <w:rsid w:val="002B2604"/>
    <w:rsid w:val="002B2832"/>
    <w:rsid w:val="002B28A9"/>
    <w:rsid w:val="002B2A16"/>
    <w:rsid w:val="002B2A23"/>
    <w:rsid w:val="002B2B49"/>
    <w:rsid w:val="002B2C17"/>
    <w:rsid w:val="002B3115"/>
    <w:rsid w:val="002B31B6"/>
    <w:rsid w:val="002B31E6"/>
    <w:rsid w:val="002B34A1"/>
    <w:rsid w:val="002B3595"/>
    <w:rsid w:val="002B36EA"/>
    <w:rsid w:val="002B379D"/>
    <w:rsid w:val="002B3874"/>
    <w:rsid w:val="002B3A5B"/>
    <w:rsid w:val="002B3D13"/>
    <w:rsid w:val="002B4026"/>
    <w:rsid w:val="002B41BF"/>
    <w:rsid w:val="002B463A"/>
    <w:rsid w:val="002B4823"/>
    <w:rsid w:val="002B482B"/>
    <w:rsid w:val="002B4D8D"/>
    <w:rsid w:val="002B4F89"/>
    <w:rsid w:val="002B531C"/>
    <w:rsid w:val="002B53E7"/>
    <w:rsid w:val="002B62C7"/>
    <w:rsid w:val="002B6346"/>
    <w:rsid w:val="002B652B"/>
    <w:rsid w:val="002B660F"/>
    <w:rsid w:val="002B673A"/>
    <w:rsid w:val="002B6764"/>
    <w:rsid w:val="002B688C"/>
    <w:rsid w:val="002B691E"/>
    <w:rsid w:val="002B6A2F"/>
    <w:rsid w:val="002B6A3F"/>
    <w:rsid w:val="002B6B1F"/>
    <w:rsid w:val="002B6C84"/>
    <w:rsid w:val="002B6D24"/>
    <w:rsid w:val="002B70BE"/>
    <w:rsid w:val="002B72B1"/>
    <w:rsid w:val="002B732B"/>
    <w:rsid w:val="002B7437"/>
    <w:rsid w:val="002B78DB"/>
    <w:rsid w:val="002C0246"/>
    <w:rsid w:val="002C0257"/>
    <w:rsid w:val="002C0B22"/>
    <w:rsid w:val="002C0F7F"/>
    <w:rsid w:val="002C17AE"/>
    <w:rsid w:val="002C1EE6"/>
    <w:rsid w:val="002C1F65"/>
    <w:rsid w:val="002C2309"/>
    <w:rsid w:val="002C2C14"/>
    <w:rsid w:val="002C3B3F"/>
    <w:rsid w:val="002C3DC6"/>
    <w:rsid w:val="002C3E20"/>
    <w:rsid w:val="002C4816"/>
    <w:rsid w:val="002C48A8"/>
    <w:rsid w:val="002C4C91"/>
    <w:rsid w:val="002C4E3B"/>
    <w:rsid w:val="002C4F78"/>
    <w:rsid w:val="002C530C"/>
    <w:rsid w:val="002C5871"/>
    <w:rsid w:val="002C5BC1"/>
    <w:rsid w:val="002C5BE5"/>
    <w:rsid w:val="002C5E74"/>
    <w:rsid w:val="002C64AB"/>
    <w:rsid w:val="002C657A"/>
    <w:rsid w:val="002C66AC"/>
    <w:rsid w:val="002C6D60"/>
    <w:rsid w:val="002C6D99"/>
    <w:rsid w:val="002C7A34"/>
    <w:rsid w:val="002C7C83"/>
    <w:rsid w:val="002C7F6F"/>
    <w:rsid w:val="002D0057"/>
    <w:rsid w:val="002D027D"/>
    <w:rsid w:val="002D05B0"/>
    <w:rsid w:val="002D05FD"/>
    <w:rsid w:val="002D0677"/>
    <w:rsid w:val="002D07A3"/>
    <w:rsid w:val="002D0DC3"/>
    <w:rsid w:val="002D0E54"/>
    <w:rsid w:val="002D1161"/>
    <w:rsid w:val="002D11E7"/>
    <w:rsid w:val="002D1617"/>
    <w:rsid w:val="002D1B9E"/>
    <w:rsid w:val="002D24A2"/>
    <w:rsid w:val="002D267F"/>
    <w:rsid w:val="002D2B8B"/>
    <w:rsid w:val="002D2F92"/>
    <w:rsid w:val="002D3238"/>
    <w:rsid w:val="002D32FB"/>
    <w:rsid w:val="002D35E9"/>
    <w:rsid w:val="002D38A5"/>
    <w:rsid w:val="002D3FA1"/>
    <w:rsid w:val="002D47CD"/>
    <w:rsid w:val="002D49CE"/>
    <w:rsid w:val="002D49D4"/>
    <w:rsid w:val="002D4BAE"/>
    <w:rsid w:val="002D4D98"/>
    <w:rsid w:val="002D4F13"/>
    <w:rsid w:val="002D5292"/>
    <w:rsid w:val="002D5706"/>
    <w:rsid w:val="002D599D"/>
    <w:rsid w:val="002D5C8B"/>
    <w:rsid w:val="002D61B5"/>
    <w:rsid w:val="002D65F4"/>
    <w:rsid w:val="002D68B5"/>
    <w:rsid w:val="002D6D1E"/>
    <w:rsid w:val="002D6E9E"/>
    <w:rsid w:val="002D6F66"/>
    <w:rsid w:val="002D6FBA"/>
    <w:rsid w:val="002D710E"/>
    <w:rsid w:val="002D7583"/>
    <w:rsid w:val="002D7DB4"/>
    <w:rsid w:val="002D7ECE"/>
    <w:rsid w:val="002D7FD0"/>
    <w:rsid w:val="002E0111"/>
    <w:rsid w:val="002E02AC"/>
    <w:rsid w:val="002E0386"/>
    <w:rsid w:val="002E03F0"/>
    <w:rsid w:val="002E0BBB"/>
    <w:rsid w:val="002E0EC4"/>
    <w:rsid w:val="002E121A"/>
    <w:rsid w:val="002E141E"/>
    <w:rsid w:val="002E1514"/>
    <w:rsid w:val="002E16E3"/>
    <w:rsid w:val="002E1807"/>
    <w:rsid w:val="002E1923"/>
    <w:rsid w:val="002E1BEC"/>
    <w:rsid w:val="002E2317"/>
    <w:rsid w:val="002E233C"/>
    <w:rsid w:val="002E27E9"/>
    <w:rsid w:val="002E3100"/>
    <w:rsid w:val="002E3162"/>
    <w:rsid w:val="002E31A7"/>
    <w:rsid w:val="002E34E0"/>
    <w:rsid w:val="002E355B"/>
    <w:rsid w:val="002E3AC4"/>
    <w:rsid w:val="002E3BCF"/>
    <w:rsid w:val="002E3F43"/>
    <w:rsid w:val="002E4140"/>
    <w:rsid w:val="002E46AA"/>
    <w:rsid w:val="002E478D"/>
    <w:rsid w:val="002E4CF3"/>
    <w:rsid w:val="002E4DBF"/>
    <w:rsid w:val="002E4EBE"/>
    <w:rsid w:val="002E5293"/>
    <w:rsid w:val="002E59F4"/>
    <w:rsid w:val="002E5AAB"/>
    <w:rsid w:val="002E5F09"/>
    <w:rsid w:val="002E60A8"/>
    <w:rsid w:val="002E62AF"/>
    <w:rsid w:val="002E6302"/>
    <w:rsid w:val="002E6BF3"/>
    <w:rsid w:val="002E6FD0"/>
    <w:rsid w:val="002E70B8"/>
    <w:rsid w:val="002E7290"/>
    <w:rsid w:val="002E7371"/>
    <w:rsid w:val="002E758F"/>
    <w:rsid w:val="002E77BE"/>
    <w:rsid w:val="002E790F"/>
    <w:rsid w:val="002E79CE"/>
    <w:rsid w:val="002E7A22"/>
    <w:rsid w:val="002E7AE1"/>
    <w:rsid w:val="002F03B2"/>
    <w:rsid w:val="002F0C91"/>
    <w:rsid w:val="002F0E48"/>
    <w:rsid w:val="002F0F42"/>
    <w:rsid w:val="002F1017"/>
    <w:rsid w:val="002F108D"/>
    <w:rsid w:val="002F10B7"/>
    <w:rsid w:val="002F1286"/>
    <w:rsid w:val="002F18B1"/>
    <w:rsid w:val="002F1E69"/>
    <w:rsid w:val="002F1E79"/>
    <w:rsid w:val="002F202A"/>
    <w:rsid w:val="002F23D0"/>
    <w:rsid w:val="002F2627"/>
    <w:rsid w:val="002F2761"/>
    <w:rsid w:val="002F2A46"/>
    <w:rsid w:val="002F2E87"/>
    <w:rsid w:val="002F2F99"/>
    <w:rsid w:val="002F3243"/>
    <w:rsid w:val="002F3328"/>
    <w:rsid w:val="002F335C"/>
    <w:rsid w:val="002F352A"/>
    <w:rsid w:val="002F36AC"/>
    <w:rsid w:val="002F3DF9"/>
    <w:rsid w:val="002F4499"/>
    <w:rsid w:val="002F477B"/>
    <w:rsid w:val="002F4868"/>
    <w:rsid w:val="002F4B18"/>
    <w:rsid w:val="002F533A"/>
    <w:rsid w:val="002F5507"/>
    <w:rsid w:val="002F5612"/>
    <w:rsid w:val="002F5810"/>
    <w:rsid w:val="002F59DD"/>
    <w:rsid w:val="002F5AF6"/>
    <w:rsid w:val="002F5BCD"/>
    <w:rsid w:val="002F5C09"/>
    <w:rsid w:val="002F5D64"/>
    <w:rsid w:val="002F6193"/>
    <w:rsid w:val="002F65CE"/>
    <w:rsid w:val="002F6FA7"/>
    <w:rsid w:val="002F7198"/>
    <w:rsid w:val="002F7D31"/>
    <w:rsid w:val="00300037"/>
    <w:rsid w:val="0030012A"/>
    <w:rsid w:val="00300136"/>
    <w:rsid w:val="00300236"/>
    <w:rsid w:val="00300393"/>
    <w:rsid w:val="00300489"/>
    <w:rsid w:val="00300719"/>
    <w:rsid w:val="003007BA"/>
    <w:rsid w:val="00300897"/>
    <w:rsid w:val="00300A68"/>
    <w:rsid w:val="00300AEA"/>
    <w:rsid w:val="003014F7"/>
    <w:rsid w:val="003016A4"/>
    <w:rsid w:val="003018E8"/>
    <w:rsid w:val="00301C44"/>
    <w:rsid w:val="00301F2E"/>
    <w:rsid w:val="003020A9"/>
    <w:rsid w:val="00302144"/>
    <w:rsid w:val="003022B2"/>
    <w:rsid w:val="003022D0"/>
    <w:rsid w:val="00302CB9"/>
    <w:rsid w:val="0030327C"/>
    <w:rsid w:val="00303286"/>
    <w:rsid w:val="003033E7"/>
    <w:rsid w:val="00303484"/>
    <w:rsid w:val="00303508"/>
    <w:rsid w:val="003037CD"/>
    <w:rsid w:val="003038F7"/>
    <w:rsid w:val="00303AB1"/>
    <w:rsid w:val="00303CA9"/>
    <w:rsid w:val="00303CF2"/>
    <w:rsid w:val="0030414B"/>
    <w:rsid w:val="003042C1"/>
    <w:rsid w:val="00304466"/>
    <w:rsid w:val="00304467"/>
    <w:rsid w:val="00304614"/>
    <w:rsid w:val="0030470A"/>
    <w:rsid w:val="00304791"/>
    <w:rsid w:val="0030487D"/>
    <w:rsid w:val="0030492E"/>
    <w:rsid w:val="00304D37"/>
    <w:rsid w:val="00304DBF"/>
    <w:rsid w:val="003051CB"/>
    <w:rsid w:val="00305623"/>
    <w:rsid w:val="00305754"/>
    <w:rsid w:val="00305907"/>
    <w:rsid w:val="00305B8D"/>
    <w:rsid w:val="003061F1"/>
    <w:rsid w:val="00306457"/>
    <w:rsid w:val="00306498"/>
    <w:rsid w:val="003064A0"/>
    <w:rsid w:val="003065D8"/>
    <w:rsid w:val="003066DC"/>
    <w:rsid w:val="003067C9"/>
    <w:rsid w:val="00306EE8"/>
    <w:rsid w:val="003071DE"/>
    <w:rsid w:val="00307297"/>
    <w:rsid w:val="003074AB"/>
    <w:rsid w:val="0030781A"/>
    <w:rsid w:val="00310004"/>
    <w:rsid w:val="00310553"/>
    <w:rsid w:val="00310663"/>
    <w:rsid w:val="003106FD"/>
    <w:rsid w:val="00310904"/>
    <w:rsid w:val="0031098C"/>
    <w:rsid w:val="00310BFF"/>
    <w:rsid w:val="003115B7"/>
    <w:rsid w:val="00311698"/>
    <w:rsid w:val="00312225"/>
    <w:rsid w:val="003126B3"/>
    <w:rsid w:val="003130A7"/>
    <w:rsid w:val="0031311B"/>
    <w:rsid w:val="00313291"/>
    <w:rsid w:val="00313A6B"/>
    <w:rsid w:val="00313CE0"/>
    <w:rsid w:val="0031404B"/>
    <w:rsid w:val="00314117"/>
    <w:rsid w:val="0031433F"/>
    <w:rsid w:val="003144BE"/>
    <w:rsid w:val="00314618"/>
    <w:rsid w:val="00315429"/>
    <w:rsid w:val="00315845"/>
    <w:rsid w:val="00315AA6"/>
    <w:rsid w:val="00315BD3"/>
    <w:rsid w:val="00316ED8"/>
    <w:rsid w:val="003170CD"/>
    <w:rsid w:val="00317289"/>
    <w:rsid w:val="00317479"/>
    <w:rsid w:val="003178FA"/>
    <w:rsid w:val="00317F5D"/>
    <w:rsid w:val="00320590"/>
    <w:rsid w:val="00320787"/>
    <w:rsid w:val="0032079D"/>
    <w:rsid w:val="003207BD"/>
    <w:rsid w:val="0032107F"/>
    <w:rsid w:val="00321232"/>
    <w:rsid w:val="00321440"/>
    <w:rsid w:val="003214BE"/>
    <w:rsid w:val="003216AC"/>
    <w:rsid w:val="0032174A"/>
    <w:rsid w:val="00321840"/>
    <w:rsid w:val="00321E8C"/>
    <w:rsid w:val="00322603"/>
    <w:rsid w:val="003226A5"/>
    <w:rsid w:val="00322BBB"/>
    <w:rsid w:val="00322E32"/>
    <w:rsid w:val="003230BF"/>
    <w:rsid w:val="0032343E"/>
    <w:rsid w:val="00323747"/>
    <w:rsid w:val="003237A8"/>
    <w:rsid w:val="0032384C"/>
    <w:rsid w:val="00323F8C"/>
    <w:rsid w:val="00323FE1"/>
    <w:rsid w:val="0032440D"/>
    <w:rsid w:val="003244FA"/>
    <w:rsid w:val="003247AF"/>
    <w:rsid w:val="00324DC3"/>
    <w:rsid w:val="003255F7"/>
    <w:rsid w:val="003260BD"/>
    <w:rsid w:val="00326294"/>
    <w:rsid w:val="00326791"/>
    <w:rsid w:val="00326BD1"/>
    <w:rsid w:val="00326DCD"/>
    <w:rsid w:val="00326DDA"/>
    <w:rsid w:val="00326F79"/>
    <w:rsid w:val="003270D1"/>
    <w:rsid w:val="003273EC"/>
    <w:rsid w:val="0032781D"/>
    <w:rsid w:val="00327A42"/>
    <w:rsid w:val="00327BC3"/>
    <w:rsid w:val="00327F5E"/>
    <w:rsid w:val="00327FF1"/>
    <w:rsid w:val="0033015D"/>
    <w:rsid w:val="00330885"/>
    <w:rsid w:val="00330A67"/>
    <w:rsid w:val="00330E61"/>
    <w:rsid w:val="00330EA6"/>
    <w:rsid w:val="00330EF4"/>
    <w:rsid w:val="0033123E"/>
    <w:rsid w:val="00331738"/>
    <w:rsid w:val="003318D2"/>
    <w:rsid w:val="00331F8E"/>
    <w:rsid w:val="003327C0"/>
    <w:rsid w:val="00332A54"/>
    <w:rsid w:val="00332ECA"/>
    <w:rsid w:val="003332CB"/>
    <w:rsid w:val="003332DF"/>
    <w:rsid w:val="0033343E"/>
    <w:rsid w:val="003344B5"/>
    <w:rsid w:val="00334527"/>
    <w:rsid w:val="00334B21"/>
    <w:rsid w:val="0033506B"/>
    <w:rsid w:val="003350B5"/>
    <w:rsid w:val="00335BDF"/>
    <w:rsid w:val="00336792"/>
    <w:rsid w:val="00336E48"/>
    <w:rsid w:val="00336EB3"/>
    <w:rsid w:val="003370C8"/>
    <w:rsid w:val="0033720B"/>
    <w:rsid w:val="00337211"/>
    <w:rsid w:val="00337330"/>
    <w:rsid w:val="00337517"/>
    <w:rsid w:val="003376BE"/>
    <w:rsid w:val="00337BA3"/>
    <w:rsid w:val="00337C5E"/>
    <w:rsid w:val="0034048B"/>
    <w:rsid w:val="0034050B"/>
    <w:rsid w:val="003408D6"/>
    <w:rsid w:val="00340AA8"/>
    <w:rsid w:val="00340BBC"/>
    <w:rsid w:val="00340F81"/>
    <w:rsid w:val="00341079"/>
    <w:rsid w:val="003410A8"/>
    <w:rsid w:val="003412D3"/>
    <w:rsid w:val="0034139D"/>
    <w:rsid w:val="00341455"/>
    <w:rsid w:val="00341AD5"/>
    <w:rsid w:val="00341D43"/>
    <w:rsid w:val="00341F88"/>
    <w:rsid w:val="00342057"/>
    <w:rsid w:val="00342090"/>
    <w:rsid w:val="00342241"/>
    <w:rsid w:val="003423AE"/>
    <w:rsid w:val="0034290A"/>
    <w:rsid w:val="00342C01"/>
    <w:rsid w:val="00342F16"/>
    <w:rsid w:val="003430B7"/>
    <w:rsid w:val="00343381"/>
    <w:rsid w:val="00343410"/>
    <w:rsid w:val="00343523"/>
    <w:rsid w:val="00343789"/>
    <w:rsid w:val="00343975"/>
    <w:rsid w:val="00343A67"/>
    <w:rsid w:val="00343B99"/>
    <w:rsid w:val="00343F7A"/>
    <w:rsid w:val="00343F8E"/>
    <w:rsid w:val="0034408C"/>
    <w:rsid w:val="003442EE"/>
    <w:rsid w:val="003445E9"/>
    <w:rsid w:val="00344AFC"/>
    <w:rsid w:val="00344DD5"/>
    <w:rsid w:val="00345154"/>
    <w:rsid w:val="003453B0"/>
    <w:rsid w:val="00345917"/>
    <w:rsid w:val="003459B3"/>
    <w:rsid w:val="0034623B"/>
    <w:rsid w:val="00346A3A"/>
    <w:rsid w:val="00346AFF"/>
    <w:rsid w:val="00346B74"/>
    <w:rsid w:val="00346D85"/>
    <w:rsid w:val="00346EC1"/>
    <w:rsid w:val="00347CA4"/>
    <w:rsid w:val="00347E2B"/>
    <w:rsid w:val="00347F8E"/>
    <w:rsid w:val="003504B0"/>
    <w:rsid w:val="00350649"/>
    <w:rsid w:val="00350676"/>
    <w:rsid w:val="0035076E"/>
    <w:rsid w:val="00350938"/>
    <w:rsid w:val="00350F1C"/>
    <w:rsid w:val="00351015"/>
    <w:rsid w:val="00351235"/>
    <w:rsid w:val="00351257"/>
    <w:rsid w:val="00351BD5"/>
    <w:rsid w:val="00351BF9"/>
    <w:rsid w:val="00351DCD"/>
    <w:rsid w:val="003529A5"/>
    <w:rsid w:val="00352AA8"/>
    <w:rsid w:val="00353A6F"/>
    <w:rsid w:val="00353AF8"/>
    <w:rsid w:val="00354308"/>
    <w:rsid w:val="003548A2"/>
    <w:rsid w:val="00354BD7"/>
    <w:rsid w:val="00354D6A"/>
    <w:rsid w:val="0035569E"/>
    <w:rsid w:val="00355CCA"/>
    <w:rsid w:val="00355CF3"/>
    <w:rsid w:val="00355D57"/>
    <w:rsid w:val="00355E83"/>
    <w:rsid w:val="00355F0A"/>
    <w:rsid w:val="00356BD0"/>
    <w:rsid w:val="003576B1"/>
    <w:rsid w:val="0035776E"/>
    <w:rsid w:val="003577AF"/>
    <w:rsid w:val="003579FB"/>
    <w:rsid w:val="00357CE6"/>
    <w:rsid w:val="00357D68"/>
    <w:rsid w:val="003602B6"/>
    <w:rsid w:val="00360724"/>
    <w:rsid w:val="00360B8B"/>
    <w:rsid w:val="00361081"/>
    <w:rsid w:val="0036155E"/>
    <w:rsid w:val="0036155F"/>
    <w:rsid w:val="00361798"/>
    <w:rsid w:val="00361911"/>
    <w:rsid w:val="00361C61"/>
    <w:rsid w:val="00361CAC"/>
    <w:rsid w:val="003621EE"/>
    <w:rsid w:val="003625F5"/>
    <w:rsid w:val="0036298F"/>
    <w:rsid w:val="00362B28"/>
    <w:rsid w:val="00362D81"/>
    <w:rsid w:val="00362EB1"/>
    <w:rsid w:val="00363065"/>
    <w:rsid w:val="003632AB"/>
    <w:rsid w:val="00363448"/>
    <w:rsid w:val="003639E0"/>
    <w:rsid w:val="00363A80"/>
    <w:rsid w:val="00363B0C"/>
    <w:rsid w:val="00363D2F"/>
    <w:rsid w:val="00363E24"/>
    <w:rsid w:val="003640CC"/>
    <w:rsid w:val="003640DD"/>
    <w:rsid w:val="00364355"/>
    <w:rsid w:val="00364558"/>
    <w:rsid w:val="00364673"/>
    <w:rsid w:val="00364789"/>
    <w:rsid w:val="0036489F"/>
    <w:rsid w:val="00364AC2"/>
    <w:rsid w:val="00364C1F"/>
    <w:rsid w:val="00364CBE"/>
    <w:rsid w:val="0036514B"/>
    <w:rsid w:val="00365335"/>
    <w:rsid w:val="00365345"/>
    <w:rsid w:val="00365621"/>
    <w:rsid w:val="003659B8"/>
    <w:rsid w:val="003659C0"/>
    <w:rsid w:val="00365CEF"/>
    <w:rsid w:val="00365E01"/>
    <w:rsid w:val="00365F17"/>
    <w:rsid w:val="00366205"/>
    <w:rsid w:val="00366636"/>
    <w:rsid w:val="00366644"/>
    <w:rsid w:val="0036685D"/>
    <w:rsid w:val="00366AC3"/>
    <w:rsid w:val="00366DDF"/>
    <w:rsid w:val="00366F7C"/>
    <w:rsid w:val="003674F7"/>
    <w:rsid w:val="00367965"/>
    <w:rsid w:val="00367996"/>
    <w:rsid w:val="00370647"/>
    <w:rsid w:val="003707A4"/>
    <w:rsid w:val="003707F9"/>
    <w:rsid w:val="0037121E"/>
    <w:rsid w:val="0037143D"/>
    <w:rsid w:val="0037162B"/>
    <w:rsid w:val="00371790"/>
    <w:rsid w:val="003718B7"/>
    <w:rsid w:val="00371EB0"/>
    <w:rsid w:val="00372113"/>
    <w:rsid w:val="003725ED"/>
    <w:rsid w:val="00372C8C"/>
    <w:rsid w:val="00372FEA"/>
    <w:rsid w:val="00373124"/>
    <w:rsid w:val="0037382F"/>
    <w:rsid w:val="00373A2F"/>
    <w:rsid w:val="00373EC7"/>
    <w:rsid w:val="00374321"/>
    <w:rsid w:val="003745ED"/>
    <w:rsid w:val="003747CE"/>
    <w:rsid w:val="0037486A"/>
    <w:rsid w:val="00374915"/>
    <w:rsid w:val="00374939"/>
    <w:rsid w:val="00374B96"/>
    <w:rsid w:val="003751CA"/>
    <w:rsid w:val="0037565B"/>
    <w:rsid w:val="00375C06"/>
    <w:rsid w:val="00375F3B"/>
    <w:rsid w:val="00376479"/>
    <w:rsid w:val="0037647B"/>
    <w:rsid w:val="0037701C"/>
    <w:rsid w:val="00377146"/>
    <w:rsid w:val="0037719C"/>
    <w:rsid w:val="003772EE"/>
    <w:rsid w:val="00377308"/>
    <w:rsid w:val="00377706"/>
    <w:rsid w:val="00377749"/>
    <w:rsid w:val="0037795C"/>
    <w:rsid w:val="00380410"/>
    <w:rsid w:val="0038085A"/>
    <w:rsid w:val="00380C99"/>
    <w:rsid w:val="00380DFF"/>
    <w:rsid w:val="00380E67"/>
    <w:rsid w:val="00380F94"/>
    <w:rsid w:val="003813DE"/>
    <w:rsid w:val="0038153A"/>
    <w:rsid w:val="003817C6"/>
    <w:rsid w:val="00381923"/>
    <w:rsid w:val="00381D07"/>
    <w:rsid w:val="00381DBE"/>
    <w:rsid w:val="00381DD9"/>
    <w:rsid w:val="00381F28"/>
    <w:rsid w:val="00381F54"/>
    <w:rsid w:val="00382146"/>
    <w:rsid w:val="00382250"/>
    <w:rsid w:val="003829AF"/>
    <w:rsid w:val="00382A5A"/>
    <w:rsid w:val="00382BA6"/>
    <w:rsid w:val="00382E1D"/>
    <w:rsid w:val="0038305F"/>
    <w:rsid w:val="0038322B"/>
    <w:rsid w:val="00383267"/>
    <w:rsid w:val="00383610"/>
    <w:rsid w:val="003838DB"/>
    <w:rsid w:val="00383C24"/>
    <w:rsid w:val="00383F31"/>
    <w:rsid w:val="003846AB"/>
    <w:rsid w:val="00384B49"/>
    <w:rsid w:val="00384C02"/>
    <w:rsid w:val="00384EFB"/>
    <w:rsid w:val="00384F72"/>
    <w:rsid w:val="00385145"/>
    <w:rsid w:val="00385658"/>
    <w:rsid w:val="003856EB"/>
    <w:rsid w:val="003858EB"/>
    <w:rsid w:val="00385E41"/>
    <w:rsid w:val="00385F2E"/>
    <w:rsid w:val="003868E0"/>
    <w:rsid w:val="00386D10"/>
    <w:rsid w:val="00386E8B"/>
    <w:rsid w:val="003874AB"/>
    <w:rsid w:val="003874F1"/>
    <w:rsid w:val="00387E9A"/>
    <w:rsid w:val="00387F90"/>
    <w:rsid w:val="0039015D"/>
    <w:rsid w:val="003901DF"/>
    <w:rsid w:val="00390209"/>
    <w:rsid w:val="00390380"/>
    <w:rsid w:val="003903FB"/>
    <w:rsid w:val="0039041F"/>
    <w:rsid w:val="0039055B"/>
    <w:rsid w:val="003909D2"/>
    <w:rsid w:val="003909D7"/>
    <w:rsid w:val="00390B9C"/>
    <w:rsid w:val="003914D5"/>
    <w:rsid w:val="00391872"/>
    <w:rsid w:val="00391D59"/>
    <w:rsid w:val="00391DEE"/>
    <w:rsid w:val="003924B8"/>
    <w:rsid w:val="00392C63"/>
    <w:rsid w:val="00392DEE"/>
    <w:rsid w:val="0039339F"/>
    <w:rsid w:val="003936E3"/>
    <w:rsid w:val="003937A7"/>
    <w:rsid w:val="00393D3C"/>
    <w:rsid w:val="00393EF1"/>
    <w:rsid w:val="00394192"/>
    <w:rsid w:val="003942F2"/>
    <w:rsid w:val="00394409"/>
    <w:rsid w:val="00394483"/>
    <w:rsid w:val="00394991"/>
    <w:rsid w:val="00394C28"/>
    <w:rsid w:val="003952CD"/>
    <w:rsid w:val="003953ED"/>
    <w:rsid w:val="003954AD"/>
    <w:rsid w:val="0039569F"/>
    <w:rsid w:val="00395E3C"/>
    <w:rsid w:val="00395F49"/>
    <w:rsid w:val="003960B6"/>
    <w:rsid w:val="003962F2"/>
    <w:rsid w:val="00396313"/>
    <w:rsid w:val="003970AE"/>
    <w:rsid w:val="00397ADB"/>
    <w:rsid w:val="00397BC7"/>
    <w:rsid w:val="00397CBD"/>
    <w:rsid w:val="003A0093"/>
    <w:rsid w:val="003A0150"/>
    <w:rsid w:val="003A01B8"/>
    <w:rsid w:val="003A0D60"/>
    <w:rsid w:val="003A1062"/>
    <w:rsid w:val="003A10EB"/>
    <w:rsid w:val="003A134B"/>
    <w:rsid w:val="003A142D"/>
    <w:rsid w:val="003A1796"/>
    <w:rsid w:val="003A1892"/>
    <w:rsid w:val="003A1B3C"/>
    <w:rsid w:val="003A20E5"/>
    <w:rsid w:val="003A21DE"/>
    <w:rsid w:val="003A270B"/>
    <w:rsid w:val="003A28CB"/>
    <w:rsid w:val="003A29C7"/>
    <w:rsid w:val="003A2BAB"/>
    <w:rsid w:val="003A3010"/>
    <w:rsid w:val="003A349F"/>
    <w:rsid w:val="003A3D8A"/>
    <w:rsid w:val="003A3F8A"/>
    <w:rsid w:val="003A42DB"/>
    <w:rsid w:val="003A45D3"/>
    <w:rsid w:val="003A49A5"/>
    <w:rsid w:val="003A5277"/>
    <w:rsid w:val="003A52A0"/>
    <w:rsid w:val="003A56B6"/>
    <w:rsid w:val="003A56FC"/>
    <w:rsid w:val="003A591A"/>
    <w:rsid w:val="003A59FB"/>
    <w:rsid w:val="003A5C9E"/>
    <w:rsid w:val="003A5E16"/>
    <w:rsid w:val="003A6067"/>
    <w:rsid w:val="003A60BF"/>
    <w:rsid w:val="003A6346"/>
    <w:rsid w:val="003A6583"/>
    <w:rsid w:val="003A68EE"/>
    <w:rsid w:val="003A6BEE"/>
    <w:rsid w:val="003A6DDB"/>
    <w:rsid w:val="003A6F4D"/>
    <w:rsid w:val="003A737D"/>
    <w:rsid w:val="003A7972"/>
    <w:rsid w:val="003A7C62"/>
    <w:rsid w:val="003B02B6"/>
    <w:rsid w:val="003B0931"/>
    <w:rsid w:val="003B096D"/>
    <w:rsid w:val="003B0F65"/>
    <w:rsid w:val="003B115D"/>
    <w:rsid w:val="003B13C8"/>
    <w:rsid w:val="003B18DC"/>
    <w:rsid w:val="003B23F0"/>
    <w:rsid w:val="003B25FA"/>
    <w:rsid w:val="003B26D1"/>
    <w:rsid w:val="003B2D41"/>
    <w:rsid w:val="003B2E45"/>
    <w:rsid w:val="003B3099"/>
    <w:rsid w:val="003B34DD"/>
    <w:rsid w:val="003B3985"/>
    <w:rsid w:val="003B3A86"/>
    <w:rsid w:val="003B41A2"/>
    <w:rsid w:val="003B442E"/>
    <w:rsid w:val="003B4D91"/>
    <w:rsid w:val="003B5238"/>
    <w:rsid w:val="003B5605"/>
    <w:rsid w:val="003B56C8"/>
    <w:rsid w:val="003B586C"/>
    <w:rsid w:val="003B59BC"/>
    <w:rsid w:val="003B5B81"/>
    <w:rsid w:val="003B5D4C"/>
    <w:rsid w:val="003B6173"/>
    <w:rsid w:val="003B67A9"/>
    <w:rsid w:val="003B6846"/>
    <w:rsid w:val="003B6D9C"/>
    <w:rsid w:val="003B742B"/>
    <w:rsid w:val="003B7998"/>
    <w:rsid w:val="003B7B2F"/>
    <w:rsid w:val="003C050A"/>
    <w:rsid w:val="003C07AA"/>
    <w:rsid w:val="003C07D9"/>
    <w:rsid w:val="003C07DF"/>
    <w:rsid w:val="003C0C45"/>
    <w:rsid w:val="003C0C5F"/>
    <w:rsid w:val="003C0F96"/>
    <w:rsid w:val="003C19CD"/>
    <w:rsid w:val="003C1BF2"/>
    <w:rsid w:val="003C1F1F"/>
    <w:rsid w:val="003C1F65"/>
    <w:rsid w:val="003C21E1"/>
    <w:rsid w:val="003C232C"/>
    <w:rsid w:val="003C25F9"/>
    <w:rsid w:val="003C2FC6"/>
    <w:rsid w:val="003C325F"/>
    <w:rsid w:val="003C3555"/>
    <w:rsid w:val="003C3FD9"/>
    <w:rsid w:val="003C4162"/>
    <w:rsid w:val="003C425F"/>
    <w:rsid w:val="003C469F"/>
    <w:rsid w:val="003C4AC7"/>
    <w:rsid w:val="003C4D15"/>
    <w:rsid w:val="003C52BC"/>
    <w:rsid w:val="003C574E"/>
    <w:rsid w:val="003C5C2E"/>
    <w:rsid w:val="003C5F47"/>
    <w:rsid w:val="003C5FAB"/>
    <w:rsid w:val="003C6387"/>
    <w:rsid w:val="003C6419"/>
    <w:rsid w:val="003C6ED9"/>
    <w:rsid w:val="003C71D2"/>
    <w:rsid w:val="003C77B5"/>
    <w:rsid w:val="003D0223"/>
    <w:rsid w:val="003D0997"/>
    <w:rsid w:val="003D0E58"/>
    <w:rsid w:val="003D11C3"/>
    <w:rsid w:val="003D126D"/>
    <w:rsid w:val="003D152C"/>
    <w:rsid w:val="003D177F"/>
    <w:rsid w:val="003D1D83"/>
    <w:rsid w:val="003D2326"/>
    <w:rsid w:val="003D26DD"/>
    <w:rsid w:val="003D2719"/>
    <w:rsid w:val="003D27C4"/>
    <w:rsid w:val="003D2931"/>
    <w:rsid w:val="003D2B79"/>
    <w:rsid w:val="003D2C07"/>
    <w:rsid w:val="003D2DD5"/>
    <w:rsid w:val="003D2FA5"/>
    <w:rsid w:val="003D320F"/>
    <w:rsid w:val="003D32A3"/>
    <w:rsid w:val="003D348E"/>
    <w:rsid w:val="003D3553"/>
    <w:rsid w:val="003D382B"/>
    <w:rsid w:val="003D3ACC"/>
    <w:rsid w:val="003D3AF8"/>
    <w:rsid w:val="003D3D1B"/>
    <w:rsid w:val="003D48D0"/>
    <w:rsid w:val="003D4F5C"/>
    <w:rsid w:val="003D591D"/>
    <w:rsid w:val="003D5A39"/>
    <w:rsid w:val="003D60D1"/>
    <w:rsid w:val="003D6114"/>
    <w:rsid w:val="003D628A"/>
    <w:rsid w:val="003D6672"/>
    <w:rsid w:val="003D69F5"/>
    <w:rsid w:val="003D6CDD"/>
    <w:rsid w:val="003D6FF2"/>
    <w:rsid w:val="003D72D8"/>
    <w:rsid w:val="003D750E"/>
    <w:rsid w:val="003D75A8"/>
    <w:rsid w:val="003D7916"/>
    <w:rsid w:val="003D7B68"/>
    <w:rsid w:val="003D7D4C"/>
    <w:rsid w:val="003E0ED0"/>
    <w:rsid w:val="003E0F62"/>
    <w:rsid w:val="003E1090"/>
    <w:rsid w:val="003E10AE"/>
    <w:rsid w:val="003E11B5"/>
    <w:rsid w:val="003E12E3"/>
    <w:rsid w:val="003E147B"/>
    <w:rsid w:val="003E1655"/>
    <w:rsid w:val="003E195E"/>
    <w:rsid w:val="003E1BE3"/>
    <w:rsid w:val="003E1CE1"/>
    <w:rsid w:val="003E1E9D"/>
    <w:rsid w:val="003E1EE5"/>
    <w:rsid w:val="003E1F36"/>
    <w:rsid w:val="003E23B8"/>
    <w:rsid w:val="003E288F"/>
    <w:rsid w:val="003E29CE"/>
    <w:rsid w:val="003E2A5E"/>
    <w:rsid w:val="003E2A6F"/>
    <w:rsid w:val="003E2D87"/>
    <w:rsid w:val="003E2EDE"/>
    <w:rsid w:val="003E2FEC"/>
    <w:rsid w:val="003E34EA"/>
    <w:rsid w:val="003E3535"/>
    <w:rsid w:val="003E39BA"/>
    <w:rsid w:val="003E3B46"/>
    <w:rsid w:val="003E3CAA"/>
    <w:rsid w:val="003E3ECC"/>
    <w:rsid w:val="003E405A"/>
    <w:rsid w:val="003E41E8"/>
    <w:rsid w:val="003E4569"/>
    <w:rsid w:val="003E46BE"/>
    <w:rsid w:val="003E4764"/>
    <w:rsid w:val="003E4962"/>
    <w:rsid w:val="003E4B2D"/>
    <w:rsid w:val="003E4C43"/>
    <w:rsid w:val="003E4C7A"/>
    <w:rsid w:val="003E4EAB"/>
    <w:rsid w:val="003E5404"/>
    <w:rsid w:val="003E57F4"/>
    <w:rsid w:val="003E5A10"/>
    <w:rsid w:val="003E5D16"/>
    <w:rsid w:val="003E5FB9"/>
    <w:rsid w:val="003E6007"/>
    <w:rsid w:val="003E6283"/>
    <w:rsid w:val="003E632E"/>
    <w:rsid w:val="003E677C"/>
    <w:rsid w:val="003E6BEE"/>
    <w:rsid w:val="003E6D3C"/>
    <w:rsid w:val="003E702F"/>
    <w:rsid w:val="003E7326"/>
    <w:rsid w:val="003E7540"/>
    <w:rsid w:val="003E7676"/>
    <w:rsid w:val="003E77ED"/>
    <w:rsid w:val="003E794F"/>
    <w:rsid w:val="003E7DFB"/>
    <w:rsid w:val="003E7F76"/>
    <w:rsid w:val="003F0BA2"/>
    <w:rsid w:val="003F118E"/>
    <w:rsid w:val="003F12B7"/>
    <w:rsid w:val="003F1549"/>
    <w:rsid w:val="003F1578"/>
    <w:rsid w:val="003F17A6"/>
    <w:rsid w:val="003F18A2"/>
    <w:rsid w:val="003F1D5C"/>
    <w:rsid w:val="003F239A"/>
    <w:rsid w:val="003F23B2"/>
    <w:rsid w:val="003F273B"/>
    <w:rsid w:val="003F2A10"/>
    <w:rsid w:val="003F2A4A"/>
    <w:rsid w:val="003F2B80"/>
    <w:rsid w:val="003F2C55"/>
    <w:rsid w:val="003F2D15"/>
    <w:rsid w:val="003F2DB5"/>
    <w:rsid w:val="003F2F24"/>
    <w:rsid w:val="003F32A7"/>
    <w:rsid w:val="003F3385"/>
    <w:rsid w:val="003F3457"/>
    <w:rsid w:val="003F350C"/>
    <w:rsid w:val="003F3B40"/>
    <w:rsid w:val="003F3D24"/>
    <w:rsid w:val="003F3E08"/>
    <w:rsid w:val="003F3F7C"/>
    <w:rsid w:val="003F4055"/>
    <w:rsid w:val="003F40E6"/>
    <w:rsid w:val="003F43A0"/>
    <w:rsid w:val="003F46F0"/>
    <w:rsid w:val="003F4A8E"/>
    <w:rsid w:val="003F4CA6"/>
    <w:rsid w:val="003F4DB4"/>
    <w:rsid w:val="003F51D2"/>
    <w:rsid w:val="003F5553"/>
    <w:rsid w:val="003F5589"/>
    <w:rsid w:val="003F5697"/>
    <w:rsid w:val="003F5798"/>
    <w:rsid w:val="003F582F"/>
    <w:rsid w:val="003F5B33"/>
    <w:rsid w:val="003F5BE5"/>
    <w:rsid w:val="003F60AA"/>
    <w:rsid w:val="003F672B"/>
    <w:rsid w:val="003F6850"/>
    <w:rsid w:val="003F695C"/>
    <w:rsid w:val="003F69A5"/>
    <w:rsid w:val="003F69C1"/>
    <w:rsid w:val="003F6FF5"/>
    <w:rsid w:val="003F741F"/>
    <w:rsid w:val="003F747A"/>
    <w:rsid w:val="003F7EE2"/>
    <w:rsid w:val="0040017E"/>
    <w:rsid w:val="0040034A"/>
    <w:rsid w:val="0040056E"/>
    <w:rsid w:val="004007D6"/>
    <w:rsid w:val="00400B87"/>
    <w:rsid w:val="00400CEC"/>
    <w:rsid w:val="00401074"/>
    <w:rsid w:val="00401076"/>
    <w:rsid w:val="0040107E"/>
    <w:rsid w:val="00401207"/>
    <w:rsid w:val="0040129E"/>
    <w:rsid w:val="0040168F"/>
    <w:rsid w:val="00401741"/>
    <w:rsid w:val="00401747"/>
    <w:rsid w:val="00401D0F"/>
    <w:rsid w:val="00401E06"/>
    <w:rsid w:val="00401E65"/>
    <w:rsid w:val="00401F45"/>
    <w:rsid w:val="004023F1"/>
    <w:rsid w:val="00402483"/>
    <w:rsid w:val="0040274F"/>
    <w:rsid w:val="004027D0"/>
    <w:rsid w:val="00402989"/>
    <w:rsid w:val="00402E0C"/>
    <w:rsid w:val="00402F69"/>
    <w:rsid w:val="00402F78"/>
    <w:rsid w:val="00403220"/>
    <w:rsid w:val="00403412"/>
    <w:rsid w:val="00403B7A"/>
    <w:rsid w:val="00404513"/>
    <w:rsid w:val="0040462D"/>
    <w:rsid w:val="00404B4C"/>
    <w:rsid w:val="00404CD1"/>
    <w:rsid w:val="00404DF3"/>
    <w:rsid w:val="00404E2B"/>
    <w:rsid w:val="00405388"/>
    <w:rsid w:val="00405C37"/>
    <w:rsid w:val="00406147"/>
    <w:rsid w:val="0040616C"/>
    <w:rsid w:val="00406497"/>
    <w:rsid w:val="00406BC4"/>
    <w:rsid w:val="00406F45"/>
    <w:rsid w:val="00406FD2"/>
    <w:rsid w:val="00407508"/>
    <w:rsid w:val="0040775E"/>
    <w:rsid w:val="004078D7"/>
    <w:rsid w:val="00407C34"/>
    <w:rsid w:val="00407C56"/>
    <w:rsid w:val="00407D90"/>
    <w:rsid w:val="00410298"/>
    <w:rsid w:val="00410415"/>
    <w:rsid w:val="0041045A"/>
    <w:rsid w:val="004104BE"/>
    <w:rsid w:val="00410CFE"/>
    <w:rsid w:val="00410EEF"/>
    <w:rsid w:val="0041166B"/>
    <w:rsid w:val="00411D14"/>
    <w:rsid w:val="00411D5E"/>
    <w:rsid w:val="00411F3D"/>
    <w:rsid w:val="00411F73"/>
    <w:rsid w:val="004122B7"/>
    <w:rsid w:val="004123FB"/>
    <w:rsid w:val="00412969"/>
    <w:rsid w:val="00412D8B"/>
    <w:rsid w:val="0041300E"/>
    <w:rsid w:val="00413445"/>
    <w:rsid w:val="00413A65"/>
    <w:rsid w:val="00413AF7"/>
    <w:rsid w:val="00413F22"/>
    <w:rsid w:val="0041407B"/>
    <w:rsid w:val="004140D8"/>
    <w:rsid w:val="00414288"/>
    <w:rsid w:val="00414325"/>
    <w:rsid w:val="004144D1"/>
    <w:rsid w:val="00414522"/>
    <w:rsid w:val="004146DF"/>
    <w:rsid w:val="00414AEC"/>
    <w:rsid w:val="00414E36"/>
    <w:rsid w:val="00415034"/>
    <w:rsid w:val="00415645"/>
    <w:rsid w:val="004156F3"/>
    <w:rsid w:val="004157C8"/>
    <w:rsid w:val="004158F3"/>
    <w:rsid w:val="00415951"/>
    <w:rsid w:val="00415A06"/>
    <w:rsid w:val="00415A6A"/>
    <w:rsid w:val="00415B2B"/>
    <w:rsid w:val="004160A0"/>
    <w:rsid w:val="0041628D"/>
    <w:rsid w:val="0041641C"/>
    <w:rsid w:val="004167CB"/>
    <w:rsid w:val="0041685D"/>
    <w:rsid w:val="00416898"/>
    <w:rsid w:val="00416BDD"/>
    <w:rsid w:val="00416C84"/>
    <w:rsid w:val="00416D4C"/>
    <w:rsid w:val="00416E4A"/>
    <w:rsid w:val="00416F32"/>
    <w:rsid w:val="00417383"/>
    <w:rsid w:val="004173CC"/>
    <w:rsid w:val="0041741C"/>
    <w:rsid w:val="004175B0"/>
    <w:rsid w:val="0041773B"/>
    <w:rsid w:val="00417F0C"/>
    <w:rsid w:val="004200BE"/>
    <w:rsid w:val="004200EE"/>
    <w:rsid w:val="00420172"/>
    <w:rsid w:val="0042078E"/>
    <w:rsid w:val="00420D8A"/>
    <w:rsid w:val="004211D6"/>
    <w:rsid w:val="004212AA"/>
    <w:rsid w:val="004214A7"/>
    <w:rsid w:val="004214C4"/>
    <w:rsid w:val="004216F5"/>
    <w:rsid w:val="00421941"/>
    <w:rsid w:val="00421AAB"/>
    <w:rsid w:val="00421B1E"/>
    <w:rsid w:val="004228D1"/>
    <w:rsid w:val="00423055"/>
    <w:rsid w:val="004231D7"/>
    <w:rsid w:val="00423759"/>
    <w:rsid w:val="004238AF"/>
    <w:rsid w:val="00423C4C"/>
    <w:rsid w:val="00424226"/>
    <w:rsid w:val="00424452"/>
    <w:rsid w:val="00424C0D"/>
    <w:rsid w:val="00424D34"/>
    <w:rsid w:val="00424E06"/>
    <w:rsid w:val="0042547E"/>
    <w:rsid w:val="0042570E"/>
    <w:rsid w:val="004259DF"/>
    <w:rsid w:val="00425B4B"/>
    <w:rsid w:val="00425C4D"/>
    <w:rsid w:val="00425CF7"/>
    <w:rsid w:val="00425E2B"/>
    <w:rsid w:val="00425E92"/>
    <w:rsid w:val="00425FD4"/>
    <w:rsid w:val="00426142"/>
    <w:rsid w:val="0042622B"/>
    <w:rsid w:val="004265B5"/>
    <w:rsid w:val="004265E6"/>
    <w:rsid w:val="00426770"/>
    <w:rsid w:val="00426901"/>
    <w:rsid w:val="00426A50"/>
    <w:rsid w:val="00426B54"/>
    <w:rsid w:val="00426FE9"/>
    <w:rsid w:val="0042747D"/>
    <w:rsid w:val="00427498"/>
    <w:rsid w:val="0042751C"/>
    <w:rsid w:val="00427644"/>
    <w:rsid w:val="004276C2"/>
    <w:rsid w:val="00430354"/>
    <w:rsid w:val="00430671"/>
    <w:rsid w:val="00430CDD"/>
    <w:rsid w:val="00430CE5"/>
    <w:rsid w:val="00430F43"/>
    <w:rsid w:val="00430F5D"/>
    <w:rsid w:val="00431252"/>
    <w:rsid w:val="00431339"/>
    <w:rsid w:val="004313E1"/>
    <w:rsid w:val="00431520"/>
    <w:rsid w:val="00431589"/>
    <w:rsid w:val="004322A5"/>
    <w:rsid w:val="004329BA"/>
    <w:rsid w:val="00432A18"/>
    <w:rsid w:val="00432A3F"/>
    <w:rsid w:val="00433044"/>
    <w:rsid w:val="004333CF"/>
    <w:rsid w:val="00433E28"/>
    <w:rsid w:val="0043445F"/>
    <w:rsid w:val="004346DE"/>
    <w:rsid w:val="004347E9"/>
    <w:rsid w:val="00434836"/>
    <w:rsid w:val="0043487A"/>
    <w:rsid w:val="004349CA"/>
    <w:rsid w:val="00434BE6"/>
    <w:rsid w:val="00434F23"/>
    <w:rsid w:val="00434F9E"/>
    <w:rsid w:val="0043541F"/>
    <w:rsid w:val="00435F23"/>
    <w:rsid w:val="00436098"/>
    <w:rsid w:val="004364F7"/>
    <w:rsid w:val="004366E5"/>
    <w:rsid w:val="00436E4E"/>
    <w:rsid w:val="004376B0"/>
    <w:rsid w:val="00437C1D"/>
    <w:rsid w:val="00437D24"/>
    <w:rsid w:val="00437ECA"/>
    <w:rsid w:val="00437F50"/>
    <w:rsid w:val="00440371"/>
    <w:rsid w:val="004407CF"/>
    <w:rsid w:val="00440C00"/>
    <w:rsid w:val="00440E82"/>
    <w:rsid w:val="00440EE6"/>
    <w:rsid w:val="00440EEF"/>
    <w:rsid w:val="004412B9"/>
    <w:rsid w:val="00441399"/>
    <w:rsid w:val="004413D3"/>
    <w:rsid w:val="00441715"/>
    <w:rsid w:val="00441826"/>
    <w:rsid w:val="00441B8D"/>
    <w:rsid w:val="00441CBC"/>
    <w:rsid w:val="00442C00"/>
    <w:rsid w:val="00442C3C"/>
    <w:rsid w:val="00442CB7"/>
    <w:rsid w:val="00442E9F"/>
    <w:rsid w:val="00443156"/>
    <w:rsid w:val="004431DB"/>
    <w:rsid w:val="004431F6"/>
    <w:rsid w:val="004432A3"/>
    <w:rsid w:val="00443315"/>
    <w:rsid w:val="004433B4"/>
    <w:rsid w:val="0044342F"/>
    <w:rsid w:val="004437A0"/>
    <w:rsid w:val="00443A75"/>
    <w:rsid w:val="00443B4C"/>
    <w:rsid w:val="00443B6F"/>
    <w:rsid w:val="00443D5E"/>
    <w:rsid w:val="0044406B"/>
    <w:rsid w:val="00444148"/>
    <w:rsid w:val="0044444D"/>
    <w:rsid w:val="004444C0"/>
    <w:rsid w:val="00444832"/>
    <w:rsid w:val="004454CF"/>
    <w:rsid w:val="0044586C"/>
    <w:rsid w:val="00445E2C"/>
    <w:rsid w:val="0044623E"/>
    <w:rsid w:val="00446434"/>
    <w:rsid w:val="004467E4"/>
    <w:rsid w:val="004468C4"/>
    <w:rsid w:val="00446912"/>
    <w:rsid w:val="00446ABD"/>
    <w:rsid w:val="00446BAC"/>
    <w:rsid w:val="00446BDF"/>
    <w:rsid w:val="00446E34"/>
    <w:rsid w:val="0044705A"/>
    <w:rsid w:val="0044722D"/>
    <w:rsid w:val="004474A0"/>
    <w:rsid w:val="00447729"/>
    <w:rsid w:val="00447738"/>
    <w:rsid w:val="00447A6A"/>
    <w:rsid w:val="00447B18"/>
    <w:rsid w:val="00447E91"/>
    <w:rsid w:val="0045024A"/>
    <w:rsid w:val="00450A07"/>
    <w:rsid w:val="0045110B"/>
    <w:rsid w:val="00451240"/>
    <w:rsid w:val="004514C1"/>
    <w:rsid w:val="004516C2"/>
    <w:rsid w:val="00451762"/>
    <w:rsid w:val="004519D6"/>
    <w:rsid w:val="00451C1F"/>
    <w:rsid w:val="00451DA9"/>
    <w:rsid w:val="00451EB3"/>
    <w:rsid w:val="00451FEA"/>
    <w:rsid w:val="0045224A"/>
    <w:rsid w:val="004523AC"/>
    <w:rsid w:val="00452411"/>
    <w:rsid w:val="00452574"/>
    <w:rsid w:val="00452991"/>
    <w:rsid w:val="00452A12"/>
    <w:rsid w:val="00452B6A"/>
    <w:rsid w:val="00452BF0"/>
    <w:rsid w:val="004530A7"/>
    <w:rsid w:val="00453186"/>
    <w:rsid w:val="0045318C"/>
    <w:rsid w:val="004533E2"/>
    <w:rsid w:val="004533F1"/>
    <w:rsid w:val="004534E0"/>
    <w:rsid w:val="00453A5A"/>
    <w:rsid w:val="00453D1F"/>
    <w:rsid w:val="00453DB3"/>
    <w:rsid w:val="00453E2E"/>
    <w:rsid w:val="004540B2"/>
    <w:rsid w:val="004546A2"/>
    <w:rsid w:val="00454A0C"/>
    <w:rsid w:val="00454CE2"/>
    <w:rsid w:val="004554F5"/>
    <w:rsid w:val="004555F5"/>
    <w:rsid w:val="004557AA"/>
    <w:rsid w:val="00455EAA"/>
    <w:rsid w:val="00455FFC"/>
    <w:rsid w:val="00456024"/>
    <w:rsid w:val="004561B2"/>
    <w:rsid w:val="00456A78"/>
    <w:rsid w:val="00456AE0"/>
    <w:rsid w:val="0045743F"/>
    <w:rsid w:val="00457489"/>
    <w:rsid w:val="00457589"/>
    <w:rsid w:val="004577AE"/>
    <w:rsid w:val="00457BD3"/>
    <w:rsid w:val="00457ED4"/>
    <w:rsid w:val="00460378"/>
    <w:rsid w:val="00460FC2"/>
    <w:rsid w:val="0046138B"/>
    <w:rsid w:val="004614FE"/>
    <w:rsid w:val="0046173B"/>
    <w:rsid w:val="00461A65"/>
    <w:rsid w:val="00461A8E"/>
    <w:rsid w:val="00461CA4"/>
    <w:rsid w:val="00461EDE"/>
    <w:rsid w:val="00461F85"/>
    <w:rsid w:val="004620B3"/>
    <w:rsid w:val="00462228"/>
    <w:rsid w:val="0046236D"/>
    <w:rsid w:val="004624B6"/>
    <w:rsid w:val="00462686"/>
    <w:rsid w:val="00463346"/>
    <w:rsid w:val="004633A1"/>
    <w:rsid w:val="004639AF"/>
    <w:rsid w:val="00463A5C"/>
    <w:rsid w:val="00463E3F"/>
    <w:rsid w:val="004641D7"/>
    <w:rsid w:val="00464244"/>
    <w:rsid w:val="00464348"/>
    <w:rsid w:val="00464AF9"/>
    <w:rsid w:val="00464BDE"/>
    <w:rsid w:val="00464E74"/>
    <w:rsid w:val="00464EBC"/>
    <w:rsid w:val="00465508"/>
    <w:rsid w:val="0046555A"/>
    <w:rsid w:val="004656EA"/>
    <w:rsid w:val="004656EC"/>
    <w:rsid w:val="004661F7"/>
    <w:rsid w:val="00466325"/>
    <w:rsid w:val="00466600"/>
    <w:rsid w:val="004668D1"/>
    <w:rsid w:val="00466AAA"/>
    <w:rsid w:val="00466B7A"/>
    <w:rsid w:val="00466C4F"/>
    <w:rsid w:val="00466C59"/>
    <w:rsid w:val="00467240"/>
    <w:rsid w:val="00467D0C"/>
    <w:rsid w:val="00467E04"/>
    <w:rsid w:val="00467EBE"/>
    <w:rsid w:val="00467F95"/>
    <w:rsid w:val="00470784"/>
    <w:rsid w:val="004709AE"/>
    <w:rsid w:val="00470B2E"/>
    <w:rsid w:val="00470C9D"/>
    <w:rsid w:val="00471306"/>
    <w:rsid w:val="00471739"/>
    <w:rsid w:val="00471970"/>
    <w:rsid w:val="00471C28"/>
    <w:rsid w:val="00471F23"/>
    <w:rsid w:val="00472048"/>
    <w:rsid w:val="0047216D"/>
    <w:rsid w:val="004722A5"/>
    <w:rsid w:val="00472666"/>
    <w:rsid w:val="0047297B"/>
    <w:rsid w:val="004729E0"/>
    <w:rsid w:val="00473108"/>
    <w:rsid w:val="00473210"/>
    <w:rsid w:val="0047326C"/>
    <w:rsid w:val="004737FD"/>
    <w:rsid w:val="00473A25"/>
    <w:rsid w:val="00473A88"/>
    <w:rsid w:val="00473ABD"/>
    <w:rsid w:val="00473E27"/>
    <w:rsid w:val="00473F8B"/>
    <w:rsid w:val="00474087"/>
    <w:rsid w:val="004740DA"/>
    <w:rsid w:val="00475668"/>
    <w:rsid w:val="004756E5"/>
    <w:rsid w:val="0047576E"/>
    <w:rsid w:val="00475913"/>
    <w:rsid w:val="00475E2F"/>
    <w:rsid w:val="0047666F"/>
    <w:rsid w:val="0047685E"/>
    <w:rsid w:val="00476DC3"/>
    <w:rsid w:val="00476DDE"/>
    <w:rsid w:val="00476F94"/>
    <w:rsid w:val="00477713"/>
    <w:rsid w:val="00477A86"/>
    <w:rsid w:val="004802DE"/>
    <w:rsid w:val="0048040A"/>
    <w:rsid w:val="00480429"/>
    <w:rsid w:val="00480676"/>
    <w:rsid w:val="004809BC"/>
    <w:rsid w:val="00480B6C"/>
    <w:rsid w:val="00480EBA"/>
    <w:rsid w:val="00480F5C"/>
    <w:rsid w:val="00480F98"/>
    <w:rsid w:val="004810B4"/>
    <w:rsid w:val="00481288"/>
    <w:rsid w:val="004813A2"/>
    <w:rsid w:val="004817BB"/>
    <w:rsid w:val="00481CCC"/>
    <w:rsid w:val="00481CF9"/>
    <w:rsid w:val="004820C3"/>
    <w:rsid w:val="004820DC"/>
    <w:rsid w:val="00482215"/>
    <w:rsid w:val="0048250C"/>
    <w:rsid w:val="00482830"/>
    <w:rsid w:val="00482B6A"/>
    <w:rsid w:val="00482E70"/>
    <w:rsid w:val="0048319B"/>
    <w:rsid w:val="0048323E"/>
    <w:rsid w:val="004832A8"/>
    <w:rsid w:val="0048382F"/>
    <w:rsid w:val="00483A57"/>
    <w:rsid w:val="00483A95"/>
    <w:rsid w:val="00483C54"/>
    <w:rsid w:val="00483FDD"/>
    <w:rsid w:val="0048461A"/>
    <w:rsid w:val="00484670"/>
    <w:rsid w:val="004846C2"/>
    <w:rsid w:val="00484837"/>
    <w:rsid w:val="00484C29"/>
    <w:rsid w:val="004852DD"/>
    <w:rsid w:val="004853B6"/>
    <w:rsid w:val="004853CA"/>
    <w:rsid w:val="00485A78"/>
    <w:rsid w:val="00485D81"/>
    <w:rsid w:val="0048660B"/>
    <w:rsid w:val="00486699"/>
    <w:rsid w:val="00486702"/>
    <w:rsid w:val="00486779"/>
    <w:rsid w:val="0048689B"/>
    <w:rsid w:val="00486CD3"/>
    <w:rsid w:val="00486D41"/>
    <w:rsid w:val="004871DE"/>
    <w:rsid w:val="00487274"/>
    <w:rsid w:val="00487416"/>
    <w:rsid w:val="0048762C"/>
    <w:rsid w:val="004877F3"/>
    <w:rsid w:val="00487829"/>
    <w:rsid w:val="0049013B"/>
    <w:rsid w:val="004904F2"/>
    <w:rsid w:val="00490867"/>
    <w:rsid w:val="00490B1C"/>
    <w:rsid w:val="00490E07"/>
    <w:rsid w:val="00491099"/>
    <w:rsid w:val="004912C5"/>
    <w:rsid w:val="00491344"/>
    <w:rsid w:val="00491421"/>
    <w:rsid w:val="00491956"/>
    <w:rsid w:val="00491BD9"/>
    <w:rsid w:val="00491DEE"/>
    <w:rsid w:val="00491FE4"/>
    <w:rsid w:val="00492194"/>
    <w:rsid w:val="00492475"/>
    <w:rsid w:val="0049248E"/>
    <w:rsid w:val="004924D8"/>
    <w:rsid w:val="004926F6"/>
    <w:rsid w:val="004927BF"/>
    <w:rsid w:val="004928E1"/>
    <w:rsid w:val="00492DB1"/>
    <w:rsid w:val="00492E67"/>
    <w:rsid w:val="00492F67"/>
    <w:rsid w:val="00493045"/>
    <w:rsid w:val="00493128"/>
    <w:rsid w:val="004939C5"/>
    <w:rsid w:val="00493D16"/>
    <w:rsid w:val="00493E26"/>
    <w:rsid w:val="00493E53"/>
    <w:rsid w:val="00493FEF"/>
    <w:rsid w:val="0049400E"/>
    <w:rsid w:val="004943D7"/>
    <w:rsid w:val="00494496"/>
    <w:rsid w:val="004944D9"/>
    <w:rsid w:val="0049473A"/>
    <w:rsid w:val="0049497A"/>
    <w:rsid w:val="00494E88"/>
    <w:rsid w:val="00495037"/>
    <w:rsid w:val="00495127"/>
    <w:rsid w:val="00495673"/>
    <w:rsid w:val="00495A37"/>
    <w:rsid w:val="00495D91"/>
    <w:rsid w:val="00495F6E"/>
    <w:rsid w:val="00496221"/>
    <w:rsid w:val="00496447"/>
    <w:rsid w:val="004968CA"/>
    <w:rsid w:val="00496C55"/>
    <w:rsid w:val="00496C62"/>
    <w:rsid w:val="00497016"/>
    <w:rsid w:val="004974EA"/>
    <w:rsid w:val="00497883"/>
    <w:rsid w:val="00497C19"/>
    <w:rsid w:val="00497F79"/>
    <w:rsid w:val="00497F94"/>
    <w:rsid w:val="004A0054"/>
    <w:rsid w:val="004A015E"/>
    <w:rsid w:val="004A01A6"/>
    <w:rsid w:val="004A02DE"/>
    <w:rsid w:val="004A03CD"/>
    <w:rsid w:val="004A03E4"/>
    <w:rsid w:val="004A0D45"/>
    <w:rsid w:val="004A0F58"/>
    <w:rsid w:val="004A1040"/>
    <w:rsid w:val="004A1A54"/>
    <w:rsid w:val="004A1BEB"/>
    <w:rsid w:val="004A1CD1"/>
    <w:rsid w:val="004A1F27"/>
    <w:rsid w:val="004A1F57"/>
    <w:rsid w:val="004A203A"/>
    <w:rsid w:val="004A231A"/>
    <w:rsid w:val="004A2787"/>
    <w:rsid w:val="004A2B2B"/>
    <w:rsid w:val="004A2F38"/>
    <w:rsid w:val="004A2F7E"/>
    <w:rsid w:val="004A2F96"/>
    <w:rsid w:val="004A34AC"/>
    <w:rsid w:val="004A3804"/>
    <w:rsid w:val="004A3AC7"/>
    <w:rsid w:val="004A3B81"/>
    <w:rsid w:val="004A3F36"/>
    <w:rsid w:val="004A40FA"/>
    <w:rsid w:val="004A465B"/>
    <w:rsid w:val="004A4952"/>
    <w:rsid w:val="004A4A04"/>
    <w:rsid w:val="004A4B9F"/>
    <w:rsid w:val="004A4BFB"/>
    <w:rsid w:val="004A4C12"/>
    <w:rsid w:val="004A4D19"/>
    <w:rsid w:val="004A545B"/>
    <w:rsid w:val="004A5519"/>
    <w:rsid w:val="004A5768"/>
    <w:rsid w:val="004A5815"/>
    <w:rsid w:val="004A5855"/>
    <w:rsid w:val="004A5A52"/>
    <w:rsid w:val="004A5B47"/>
    <w:rsid w:val="004A6B0A"/>
    <w:rsid w:val="004A6B28"/>
    <w:rsid w:val="004A6FBD"/>
    <w:rsid w:val="004A6FE9"/>
    <w:rsid w:val="004A70F0"/>
    <w:rsid w:val="004A74DA"/>
    <w:rsid w:val="004A7621"/>
    <w:rsid w:val="004A76D0"/>
    <w:rsid w:val="004A78AB"/>
    <w:rsid w:val="004A798A"/>
    <w:rsid w:val="004A7B68"/>
    <w:rsid w:val="004A7DF0"/>
    <w:rsid w:val="004A7E39"/>
    <w:rsid w:val="004B04C6"/>
    <w:rsid w:val="004B06C5"/>
    <w:rsid w:val="004B0980"/>
    <w:rsid w:val="004B09BF"/>
    <w:rsid w:val="004B0AF2"/>
    <w:rsid w:val="004B0BD1"/>
    <w:rsid w:val="004B10CC"/>
    <w:rsid w:val="004B14E7"/>
    <w:rsid w:val="004B183B"/>
    <w:rsid w:val="004B1E5B"/>
    <w:rsid w:val="004B21B5"/>
    <w:rsid w:val="004B2206"/>
    <w:rsid w:val="004B227A"/>
    <w:rsid w:val="004B236F"/>
    <w:rsid w:val="004B2DC4"/>
    <w:rsid w:val="004B335B"/>
    <w:rsid w:val="004B3D3A"/>
    <w:rsid w:val="004B3E41"/>
    <w:rsid w:val="004B4093"/>
    <w:rsid w:val="004B42EE"/>
    <w:rsid w:val="004B453A"/>
    <w:rsid w:val="004B48F8"/>
    <w:rsid w:val="004B4CF2"/>
    <w:rsid w:val="004B4D73"/>
    <w:rsid w:val="004B50D8"/>
    <w:rsid w:val="004B5232"/>
    <w:rsid w:val="004B562B"/>
    <w:rsid w:val="004B6286"/>
    <w:rsid w:val="004B6864"/>
    <w:rsid w:val="004B69B1"/>
    <w:rsid w:val="004B6E43"/>
    <w:rsid w:val="004B6F5B"/>
    <w:rsid w:val="004B7545"/>
    <w:rsid w:val="004B76B3"/>
    <w:rsid w:val="004B76D0"/>
    <w:rsid w:val="004B773B"/>
    <w:rsid w:val="004C005B"/>
    <w:rsid w:val="004C02C6"/>
    <w:rsid w:val="004C0D32"/>
    <w:rsid w:val="004C0E20"/>
    <w:rsid w:val="004C0ECB"/>
    <w:rsid w:val="004C11B9"/>
    <w:rsid w:val="004C1E1B"/>
    <w:rsid w:val="004C2620"/>
    <w:rsid w:val="004C286D"/>
    <w:rsid w:val="004C2936"/>
    <w:rsid w:val="004C3240"/>
    <w:rsid w:val="004C345D"/>
    <w:rsid w:val="004C351F"/>
    <w:rsid w:val="004C3960"/>
    <w:rsid w:val="004C3B46"/>
    <w:rsid w:val="004C3DCB"/>
    <w:rsid w:val="004C419F"/>
    <w:rsid w:val="004C4347"/>
    <w:rsid w:val="004C4659"/>
    <w:rsid w:val="004C4E95"/>
    <w:rsid w:val="004C580E"/>
    <w:rsid w:val="004C59DD"/>
    <w:rsid w:val="004C5A9B"/>
    <w:rsid w:val="004C5D29"/>
    <w:rsid w:val="004C5E93"/>
    <w:rsid w:val="004C6000"/>
    <w:rsid w:val="004C62BE"/>
    <w:rsid w:val="004C6A86"/>
    <w:rsid w:val="004C6AFA"/>
    <w:rsid w:val="004C7053"/>
    <w:rsid w:val="004C765F"/>
    <w:rsid w:val="004C7D16"/>
    <w:rsid w:val="004C7DAB"/>
    <w:rsid w:val="004C7E1D"/>
    <w:rsid w:val="004C7E21"/>
    <w:rsid w:val="004D014A"/>
    <w:rsid w:val="004D0437"/>
    <w:rsid w:val="004D0672"/>
    <w:rsid w:val="004D06C3"/>
    <w:rsid w:val="004D09ED"/>
    <w:rsid w:val="004D0BD6"/>
    <w:rsid w:val="004D0BEA"/>
    <w:rsid w:val="004D0C09"/>
    <w:rsid w:val="004D0C8F"/>
    <w:rsid w:val="004D12D9"/>
    <w:rsid w:val="004D1350"/>
    <w:rsid w:val="004D1557"/>
    <w:rsid w:val="004D1587"/>
    <w:rsid w:val="004D185B"/>
    <w:rsid w:val="004D1883"/>
    <w:rsid w:val="004D1B32"/>
    <w:rsid w:val="004D2062"/>
    <w:rsid w:val="004D20B1"/>
    <w:rsid w:val="004D2268"/>
    <w:rsid w:val="004D22F1"/>
    <w:rsid w:val="004D23A9"/>
    <w:rsid w:val="004D28EB"/>
    <w:rsid w:val="004D29FD"/>
    <w:rsid w:val="004D2E8E"/>
    <w:rsid w:val="004D31E7"/>
    <w:rsid w:val="004D31EC"/>
    <w:rsid w:val="004D33D0"/>
    <w:rsid w:val="004D34BA"/>
    <w:rsid w:val="004D35AB"/>
    <w:rsid w:val="004D35B0"/>
    <w:rsid w:val="004D36C4"/>
    <w:rsid w:val="004D3775"/>
    <w:rsid w:val="004D399C"/>
    <w:rsid w:val="004D3E53"/>
    <w:rsid w:val="004D41A8"/>
    <w:rsid w:val="004D44F6"/>
    <w:rsid w:val="004D49D2"/>
    <w:rsid w:val="004D50FC"/>
    <w:rsid w:val="004D53A3"/>
    <w:rsid w:val="004D545D"/>
    <w:rsid w:val="004D5631"/>
    <w:rsid w:val="004D5BAF"/>
    <w:rsid w:val="004D5F39"/>
    <w:rsid w:val="004D5F72"/>
    <w:rsid w:val="004D6357"/>
    <w:rsid w:val="004D64A3"/>
    <w:rsid w:val="004D6540"/>
    <w:rsid w:val="004D6586"/>
    <w:rsid w:val="004D66A8"/>
    <w:rsid w:val="004D6738"/>
    <w:rsid w:val="004D6A02"/>
    <w:rsid w:val="004D6DD4"/>
    <w:rsid w:val="004D7187"/>
    <w:rsid w:val="004D7657"/>
    <w:rsid w:val="004D78B0"/>
    <w:rsid w:val="004D7A13"/>
    <w:rsid w:val="004D7B73"/>
    <w:rsid w:val="004D7C83"/>
    <w:rsid w:val="004D7D8D"/>
    <w:rsid w:val="004E0041"/>
    <w:rsid w:val="004E0651"/>
    <w:rsid w:val="004E07DB"/>
    <w:rsid w:val="004E08FF"/>
    <w:rsid w:val="004E0DFD"/>
    <w:rsid w:val="004E0EA4"/>
    <w:rsid w:val="004E0EF0"/>
    <w:rsid w:val="004E141D"/>
    <w:rsid w:val="004E1682"/>
    <w:rsid w:val="004E1768"/>
    <w:rsid w:val="004E1888"/>
    <w:rsid w:val="004E1B64"/>
    <w:rsid w:val="004E1EA2"/>
    <w:rsid w:val="004E2550"/>
    <w:rsid w:val="004E261A"/>
    <w:rsid w:val="004E289E"/>
    <w:rsid w:val="004E2EBA"/>
    <w:rsid w:val="004E3038"/>
    <w:rsid w:val="004E37A9"/>
    <w:rsid w:val="004E3A3C"/>
    <w:rsid w:val="004E3B38"/>
    <w:rsid w:val="004E3BAC"/>
    <w:rsid w:val="004E40CB"/>
    <w:rsid w:val="004E4C83"/>
    <w:rsid w:val="004E4FCF"/>
    <w:rsid w:val="004E511A"/>
    <w:rsid w:val="004E5812"/>
    <w:rsid w:val="004E58C9"/>
    <w:rsid w:val="004E58E5"/>
    <w:rsid w:val="004E5971"/>
    <w:rsid w:val="004E5A98"/>
    <w:rsid w:val="004E674B"/>
    <w:rsid w:val="004E6897"/>
    <w:rsid w:val="004E6D72"/>
    <w:rsid w:val="004E6DF6"/>
    <w:rsid w:val="004E6E3B"/>
    <w:rsid w:val="004E71A2"/>
    <w:rsid w:val="004E7238"/>
    <w:rsid w:val="004E735B"/>
    <w:rsid w:val="004E7977"/>
    <w:rsid w:val="004E7C7F"/>
    <w:rsid w:val="004F00B3"/>
    <w:rsid w:val="004F02A1"/>
    <w:rsid w:val="004F02F4"/>
    <w:rsid w:val="004F03ED"/>
    <w:rsid w:val="004F055C"/>
    <w:rsid w:val="004F05C8"/>
    <w:rsid w:val="004F06C6"/>
    <w:rsid w:val="004F0A2B"/>
    <w:rsid w:val="004F0B30"/>
    <w:rsid w:val="004F0EF6"/>
    <w:rsid w:val="004F10A6"/>
    <w:rsid w:val="004F1245"/>
    <w:rsid w:val="004F131F"/>
    <w:rsid w:val="004F1651"/>
    <w:rsid w:val="004F1897"/>
    <w:rsid w:val="004F1956"/>
    <w:rsid w:val="004F1BAB"/>
    <w:rsid w:val="004F1D2E"/>
    <w:rsid w:val="004F2074"/>
    <w:rsid w:val="004F21E0"/>
    <w:rsid w:val="004F279E"/>
    <w:rsid w:val="004F2928"/>
    <w:rsid w:val="004F2AF8"/>
    <w:rsid w:val="004F2DF2"/>
    <w:rsid w:val="004F33CC"/>
    <w:rsid w:val="004F341C"/>
    <w:rsid w:val="004F3780"/>
    <w:rsid w:val="004F48FB"/>
    <w:rsid w:val="004F537B"/>
    <w:rsid w:val="004F5889"/>
    <w:rsid w:val="004F5E06"/>
    <w:rsid w:val="004F5F30"/>
    <w:rsid w:val="004F6528"/>
    <w:rsid w:val="004F6611"/>
    <w:rsid w:val="004F6A85"/>
    <w:rsid w:val="004F6AA8"/>
    <w:rsid w:val="004F6FA9"/>
    <w:rsid w:val="004F70DA"/>
    <w:rsid w:val="004F7414"/>
    <w:rsid w:val="004F776D"/>
    <w:rsid w:val="004F7837"/>
    <w:rsid w:val="004F7B80"/>
    <w:rsid w:val="004F7CE9"/>
    <w:rsid w:val="0050003D"/>
    <w:rsid w:val="005000DE"/>
    <w:rsid w:val="005000FF"/>
    <w:rsid w:val="00500110"/>
    <w:rsid w:val="00500405"/>
    <w:rsid w:val="0050092D"/>
    <w:rsid w:val="00500D2C"/>
    <w:rsid w:val="00500F5A"/>
    <w:rsid w:val="005010B7"/>
    <w:rsid w:val="00501729"/>
    <w:rsid w:val="00501D11"/>
    <w:rsid w:val="00501FBA"/>
    <w:rsid w:val="0050254D"/>
    <w:rsid w:val="00502633"/>
    <w:rsid w:val="00502D30"/>
    <w:rsid w:val="00502E77"/>
    <w:rsid w:val="00502FA1"/>
    <w:rsid w:val="0050363E"/>
    <w:rsid w:val="00503863"/>
    <w:rsid w:val="00503A33"/>
    <w:rsid w:val="00503AF9"/>
    <w:rsid w:val="00503DD8"/>
    <w:rsid w:val="00503FFC"/>
    <w:rsid w:val="0050403B"/>
    <w:rsid w:val="005041A7"/>
    <w:rsid w:val="0050484B"/>
    <w:rsid w:val="005051F1"/>
    <w:rsid w:val="0050585D"/>
    <w:rsid w:val="00505931"/>
    <w:rsid w:val="00505C26"/>
    <w:rsid w:val="00505C7E"/>
    <w:rsid w:val="00505D0B"/>
    <w:rsid w:val="00505FCF"/>
    <w:rsid w:val="005062FF"/>
    <w:rsid w:val="005067B4"/>
    <w:rsid w:val="0050687F"/>
    <w:rsid w:val="0050695D"/>
    <w:rsid w:val="00506BF5"/>
    <w:rsid w:val="00506D0F"/>
    <w:rsid w:val="00506DEC"/>
    <w:rsid w:val="00506EDC"/>
    <w:rsid w:val="00506F8B"/>
    <w:rsid w:val="005071FC"/>
    <w:rsid w:val="0050747E"/>
    <w:rsid w:val="005074E4"/>
    <w:rsid w:val="0050754E"/>
    <w:rsid w:val="00507597"/>
    <w:rsid w:val="00507905"/>
    <w:rsid w:val="00507A9C"/>
    <w:rsid w:val="00507C32"/>
    <w:rsid w:val="00510091"/>
    <w:rsid w:val="0051093C"/>
    <w:rsid w:val="00510DF2"/>
    <w:rsid w:val="00510E40"/>
    <w:rsid w:val="00510F4D"/>
    <w:rsid w:val="005118E2"/>
    <w:rsid w:val="005118F2"/>
    <w:rsid w:val="00512363"/>
    <w:rsid w:val="005124CC"/>
    <w:rsid w:val="005124CD"/>
    <w:rsid w:val="005128A6"/>
    <w:rsid w:val="00512978"/>
    <w:rsid w:val="00512BFE"/>
    <w:rsid w:val="00512C1C"/>
    <w:rsid w:val="00512E8A"/>
    <w:rsid w:val="005133AD"/>
    <w:rsid w:val="005136B8"/>
    <w:rsid w:val="005138F5"/>
    <w:rsid w:val="00513D20"/>
    <w:rsid w:val="00514004"/>
    <w:rsid w:val="0051412A"/>
    <w:rsid w:val="0051417F"/>
    <w:rsid w:val="005141F2"/>
    <w:rsid w:val="00514BED"/>
    <w:rsid w:val="00514D11"/>
    <w:rsid w:val="00514DDA"/>
    <w:rsid w:val="00515009"/>
    <w:rsid w:val="0051538B"/>
    <w:rsid w:val="005153B2"/>
    <w:rsid w:val="00515786"/>
    <w:rsid w:val="00515983"/>
    <w:rsid w:val="005163B4"/>
    <w:rsid w:val="005164A6"/>
    <w:rsid w:val="005165DA"/>
    <w:rsid w:val="00516601"/>
    <w:rsid w:val="00516E83"/>
    <w:rsid w:val="0051706E"/>
    <w:rsid w:val="005171CC"/>
    <w:rsid w:val="00517834"/>
    <w:rsid w:val="00517B01"/>
    <w:rsid w:val="00520092"/>
    <w:rsid w:val="00520245"/>
    <w:rsid w:val="005204D0"/>
    <w:rsid w:val="005209FA"/>
    <w:rsid w:val="00520FE8"/>
    <w:rsid w:val="00521148"/>
    <w:rsid w:val="0052193C"/>
    <w:rsid w:val="0052196C"/>
    <w:rsid w:val="00521CEA"/>
    <w:rsid w:val="00522611"/>
    <w:rsid w:val="005227BF"/>
    <w:rsid w:val="00522CDC"/>
    <w:rsid w:val="0052304C"/>
    <w:rsid w:val="005237C8"/>
    <w:rsid w:val="00523887"/>
    <w:rsid w:val="00523CD9"/>
    <w:rsid w:val="00523F6D"/>
    <w:rsid w:val="00524345"/>
    <w:rsid w:val="00524414"/>
    <w:rsid w:val="00524580"/>
    <w:rsid w:val="005247DD"/>
    <w:rsid w:val="00524BF6"/>
    <w:rsid w:val="00524CFA"/>
    <w:rsid w:val="00524F32"/>
    <w:rsid w:val="005250A3"/>
    <w:rsid w:val="005251CB"/>
    <w:rsid w:val="0052581A"/>
    <w:rsid w:val="00525935"/>
    <w:rsid w:val="00525A0F"/>
    <w:rsid w:val="00525FE6"/>
    <w:rsid w:val="00526185"/>
    <w:rsid w:val="00526329"/>
    <w:rsid w:val="005263B5"/>
    <w:rsid w:val="00526638"/>
    <w:rsid w:val="0052693F"/>
    <w:rsid w:val="00526C4A"/>
    <w:rsid w:val="00526CF8"/>
    <w:rsid w:val="00526DD6"/>
    <w:rsid w:val="00526F97"/>
    <w:rsid w:val="00527020"/>
    <w:rsid w:val="005276EF"/>
    <w:rsid w:val="005276F8"/>
    <w:rsid w:val="005300CF"/>
    <w:rsid w:val="0053048B"/>
    <w:rsid w:val="00530D23"/>
    <w:rsid w:val="00530DBF"/>
    <w:rsid w:val="0053145C"/>
    <w:rsid w:val="005316F8"/>
    <w:rsid w:val="00531946"/>
    <w:rsid w:val="0053197C"/>
    <w:rsid w:val="00532D06"/>
    <w:rsid w:val="00532D44"/>
    <w:rsid w:val="005331A2"/>
    <w:rsid w:val="00533D41"/>
    <w:rsid w:val="00534437"/>
    <w:rsid w:val="0053443F"/>
    <w:rsid w:val="005346D5"/>
    <w:rsid w:val="005347DA"/>
    <w:rsid w:val="005348AD"/>
    <w:rsid w:val="00534BE6"/>
    <w:rsid w:val="005350C9"/>
    <w:rsid w:val="005351CB"/>
    <w:rsid w:val="0053545C"/>
    <w:rsid w:val="005357D7"/>
    <w:rsid w:val="00535A38"/>
    <w:rsid w:val="00535BCB"/>
    <w:rsid w:val="00535EFD"/>
    <w:rsid w:val="00536274"/>
    <w:rsid w:val="005369B9"/>
    <w:rsid w:val="00536BF1"/>
    <w:rsid w:val="00537078"/>
    <w:rsid w:val="00537285"/>
    <w:rsid w:val="00537556"/>
    <w:rsid w:val="0053759F"/>
    <w:rsid w:val="005379C7"/>
    <w:rsid w:val="00537B3B"/>
    <w:rsid w:val="00537BB7"/>
    <w:rsid w:val="00537EFC"/>
    <w:rsid w:val="00537F6A"/>
    <w:rsid w:val="0054016D"/>
    <w:rsid w:val="005403A2"/>
    <w:rsid w:val="005406BD"/>
    <w:rsid w:val="005409DA"/>
    <w:rsid w:val="00540BBB"/>
    <w:rsid w:val="005412E6"/>
    <w:rsid w:val="00541594"/>
    <w:rsid w:val="005417A3"/>
    <w:rsid w:val="005419A2"/>
    <w:rsid w:val="00541C63"/>
    <w:rsid w:val="00542C88"/>
    <w:rsid w:val="00542CE0"/>
    <w:rsid w:val="00542EA2"/>
    <w:rsid w:val="00542EDE"/>
    <w:rsid w:val="00542FBB"/>
    <w:rsid w:val="00542FD1"/>
    <w:rsid w:val="0054347D"/>
    <w:rsid w:val="0054379A"/>
    <w:rsid w:val="00543863"/>
    <w:rsid w:val="00543E13"/>
    <w:rsid w:val="00544219"/>
    <w:rsid w:val="005444E0"/>
    <w:rsid w:val="0054486A"/>
    <w:rsid w:val="00544C14"/>
    <w:rsid w:val="00545472"/>
    <w:rsid w:val="005456E7"/>
    <w:rsid w:val="00545741"/>
    <w:rsid w:val="00545C3C"/>
    <w:rsid w:val="00545DFD"/>
    <w:rsid w:val="00546C42"/>
    <w:rsid w:val="00546ECB"/>
    <w:rsid w:val="00547062"/>
    <w:rsid w:val="0054743A"/>
    <w:rsid w:val="005474D0"/>
    <w:rsid w:val="00547653"/>
    <w:rsid w:val="00547B67"/>
    <w:rsid w:val="00547CC3"/>
    <w:rsid w:val="00550451"/>
    <w:rsid w:val="0055057D"/>
    <w:rsid w:val="00550615"/>
    <w:rsid w:val="00550672"/>
    <w:rsid w:val="00550A01"/>
    <w:rsid w:val="00550D80"/>
    <w:rsid w:val="00551084"/>
    <w:rsid w:val="00551683"/>
    <w:rsid w:val="00552209"/>
    <w:rsid w:val="005523D5"/>
    <w:rsid w:val="0055274B"/>
    <w:rsid w:val="005529C0"/>
    <w:rsid w:val="00552C0F"/>
    <w:rsid w:val="00553184"/>
    <w:rsid w:val="005537DC"/>
    <w:rsid w:val="00553D28"/>
    <w:rsid w:val="005541EB"/>
    <w:rsid w:val="0055422F"/>
    <w:rsid w:val="005545F1"/>
    <w:rsid w:val="00554896"/>
    <w:rsid w:val="00554B0D"/>
    <w:rsid w:val="00555713"/>
    <w:rsid w:val="00555765"/>
    <w:rsid w:val="00555BB2"/>
    <w:rsid w:val="00555D45"/>
    <w:rsid w:val="00555F80"/>
    <w:rsid w:val="005565C6"/>
    <w:rsid w:val="0055683B"/>
    <w:rsid w:val="00556E61"/>
    <w:rsid w:val="005571C7"/>
    <w:rsid w:val="005574C0"/>
    <w:rsid w:val="005575C1"/>
    <w:rsid w:val="00557616"/>
    <w:rsid w:val="005579F7"/>
    <w:rsid w:val="00560B0E"/>
    <w:rsid w:val="00560B8C"/>
    <w:rsid w:val="00560D74"/>
    <w:rsid w:val="00561059"/>
    <w:rsid w:val="005611F4"/>
    <w:rsid w:val="00561414"/>
    <w:rsid w:val="005615B3"/>
    <w:rsid w:val="00561B1D"/>
    <w:rsid w:val="00561B5D"/>
    <w:rsid w:val="00561E19"/>
    <w:rsid w:val="00561E6E"/>
    <w:rsid w:val="0056217C"/>
    <w:rsid w:val="005621D2"/>
    <w:rsid w:val="00562483"/>
    <w:rsid w:val="005629FB"/>
    <w:rsid w:val="005633B3"/>
    <w:rsid w:val="00563457"/>
    <w:rsid w:val="00563D76"/>
    <w:rsid w:val="00563ED3"/>
    <w:rsid w:val="0056411E"/>
    <w:rsid w:val="0056427D"/>
    <w:rsid w:val="00564285"/>
    <w:rsid w:val="005644B5"/>
    <w:rsid w:val="005645B8"/>
    <w:rsid w:val="00564ADB"/>
    <w:rsid w:val="00564D05"/>
    <w:rsid w:val="00564D7D"/>
    <w:rsid w:val="00564DFB"/>
    <w:rsid w:val="0056532F"/>
    <w:rsid w:val="00565520"/>
    <w:rsid w:val="0056570E"/>
    <w:rsid w:val="00565A51"/>
    <w:rsid w:val="00565A62"/>
    <w:rsid w:val="00565C6A"/>
    <w:rsid w:val="00565D16"/>
    <w:rsid w:val="00566980"/>
    <w:rsid w:val="00566B48"/>
    <w:rsid w:val="00566E2F"/>
    <w:rsid w:val="00567325"/>
    <w:rsid w:val="005674E2"/>
    <w:rsid w:val="005679A2"/>
    <w:rsid w:val="00567AD1"/>
    <w:rsid w:val="00567B62"/>
    <w:rsid w:val="00567BE0"/>
    <w:rsid w:val="00567DF5"/>
    <w:rsid w:val="00567EDF"/>
    <w:rsid w:val="00570004"/>
    <w:rsid w:val="0057032B"/>
    <w:rsid w:val="00570695"/>
    <w:rsid w:val="005707DC"/>
    <w:rsid w:val="00570847"/>
    <w:rsid w:val="00570E84"/>
    <w:rsid w:val="00570FF3"/>
    <w:rsid w:val="0057103F"/>
    <w:rsid w:val="00571113"/>
    <w:rsid w:val="0057135F"/>
    <w:rsid w:val="00571703"/>
    <w:rsid w:val="0057176D"/>
    <w:rsid w:val="00571BC7"/>
    <w:rsid w:val="00572011"/>
    <w:rsid w:val="005725A0"/>
    <w:rsid w:val="005725AB"/>
    <w:rsid w:val="005725BF"/>
    <w:rsid w:val="005729A8"/>
    <w:rsid w:val="005734C1"/>
    <w:rsid w:val="0057353E"/>
    <w:rsid w:val="005735B3"/>
    <w:rsid w:val="00573AE2"/>
    <w:rsid w:val="00573FCA"/>
    <w:rsid w:val="00574087"/>
    <w:rsid w:val="0057474C"/>
    <w:rsid w:val="00574A52"/>
    <w:rsid w:val="00574ABE"/>
    <w:rsid w:val="005753CD"/>
    <w:rsid w:val="0057573A"/>
    <w:rsid w:val="00575BF9"/>
    <w:rsid w:val="00575E41"/>
    <w:rsid w:val="00575FD5"/>
    <w:rsid w:val="005765D4"/>
    <w:rsid w:val="00576655"/>
    <w:rsid w:val="00576754"/>
    <w:rsid w:val="0057696B"/>
    <w:rsid w:val="0057750E"/>
    <w:rsid w:val="005775FD"/>
    <w:rsid w:val="00577630"/>
    <w:rsid w:val="00577670"/>
    <w:rsid w:val="0057767F"/>
    <w:rsid w:val="00577A4C"/>
    <w:rsid w:val="00577D1D"/>
    <w:rsid w:val="00577F7E"/>
    <w:rsid w:val="005804EA"/>
    <w:rsid w:val="005807CD"/>
    <w:rsid w:val="005808BC"/>
    <w:rsid w:val="0058096F"/>
    <w:rsid w:val="00580F98"/>
    <w:rsid w:val="0058102C"/>
    <w:rsid w:val="00581451"/>
    <w:rsid w:val="00581649"/>
    <w:rsid w:val="00581AD9"/>
    <w:rsid w:val="00581B1D"/>
    <w:rsid w:val="00581FD1"/>
    <w:rsid w:val="00581FDA"/>
    <w:rsid w:val="00582BCE"/>
    <w:rsid w:val="00582FCB"/>
    <w:rsid w:val="00583043"/>
    <w:rsid w:val="005833B9"/>
    <w:rsid w:val="00583553"/>
    <w:rsid w:val="005837BD"/>
    <w:rsid w:val="0058387E"/>
    <w:rsid w:val="00583BFF"/>
    <w:rsid w:val="00583C6B"/>
    <w:rsid w:val="005841DD"/>
    <w:rsid w:val="005842DB"/>
    <w:rsid w:val="00584340"/>
    <w:rsid w:val="00584390"/>
    <w:rsid w:val="00584394"/>
    <w:rsid w:val="00584446"/>
    <w:rsid w:val="0058457F"/>
    <w:rsid w:val="0058468E"/>
    <w:rsid w:val="005849CE"/>
    <w:rsid w:val="00584F66"/>
    <w:rsid w:val="00585852"/>
    <w:rsid w:val="005859AC"/>
    <w:rsid w:val="00585C74"/>
    <w:rsid w:val="00585CA4"/>
    <w:rsid w:val="00586472"/>
    <w:rsid w:val="00586650"/>
    <w:rsid w:val="00586918"/>
    <w:rsid w:val="0058716A"/>
    <w:rsid w:val="005871CE"/>
    <w:rsid w:val="0058744E"/>
    <w:rsid w:val="00587492"/>
    <w:rsid w:val="00587BA6"/>
    <w:rsid w:val="00587CAB"/>
    <w:rsid w:val="00590204"/>
    <w:rsid w:val="00590B6F"/>
    <w:rsid w:val="00590CCE"/>
    <w:rsid w:val="00590FC6"/>
    <w:rsid w:val="0059199C"/>
    <w:rsid w:val="005919AA"/>
    <w:rsid w:val="00591BB5"/>
    <w:rsid w:val="00592381"/>
    <w:rsid w:val="0059239C"/>
    <w:rsid w:val="005928DC"/>
    <w:rsid w:val="00592C9E"/>
    <w:rsid w:val="005931B8"/>
    <w:rsid w:val="00593E67"/>
    <w:rsid w:val="005943DC"/>
    <w:rsid w:val="00594464"/>
    <w:rsid w:val="00594B5C"/>
    <w:rsid w:val="00594C2E"/>
    <w:rsid w:val="00594CBB"/>
    <w:rsid w:val="00595049"/>
    <w:rsid w:val="00595381"/>
    <w:rsid w:val="00595568"/>
    <w:rsid w:val="00595BB0"/>
    <w:rsid w:val="00595C60"/>
    <w:rsid w:val="00595FD3"/>
    <w:rsid w:val="00596266"/>
    <w:rsid w:val="005964F9"/>
    <w:rsid w:val="005966B6"/>
    <w:rsid w:val="00596760"/>
    <w:rsid w:val="005972CB"/>
    <w:rsid w:val="005979F2"/>
    <w:rsid w:val="00597B9B"/>
    <w:rsid w:val="00597D80"/>
    <w:rsid w:val="005A04C9"/>
    <w:rsid w:val="005A0822"/>
    <w:rsid w:val="005A0B5B"/>
    <w:rsid w:val="005A0C70"/>
    <w:rsid w:val="005A0E0C"/>
    <w:rsid w:val="005A0FC9"/>
    <w:rsid w:val="005A162D"/>
    <w:rsid w:val="005A1A87"/>
    <w:rsid w:val="005A1B52"/>
    <w:rsid w:val="005A1CAD"/>
    <w:rsid w:val="005A1F37"/>
    <w:rsid w:val="005A213C"/>
    <w:rsid w:val="005A26E2"/>
    <w:rsid w:val="005A29A6"/>
    <w:rsid w:val="005A2A1C"/>
    <w:rsid w:val="005A2B26"/>
    <w:rsid w:val="005A2B7E"/>
    <w:rsid w:val="005A2C44"/>
    <w:rsid w:val="005A2E94"/>
    <w:rsid w:val="005A300A"/>
    <w:rsid w:val="005A3045"/>
    <w:rsid w:val="005A305E"/>
    <w:rsid w:val="005A313E"/>
    <w:rsid w:val="005A32C7"/>
    <w:rsid w:val="005A3D17"/>
    <w:rsid w:val="005A40E3"/>
    <w:rsid w:val="005A4206"/>
    <w:rsid w:val="005A433F"/>
    <w:rsid w:val="005A4C7B"/>
    <w:rsid w:val="005A5A37"/>
    <w:rsid w:val="005A5F87"/>
    <w:rsid w:val="005A62D6"/>
    <w:rsid w:val="005A62FC"/>
    <w:rsid w:val="005A661F"/>
    <w:rsid w:val="005A6D19"/>
    <w:rsid w:val="005A6D58"/>
    <w:rsid w:val="005A7090"/>
    <w:rsid w:val="005A74A3"/>
    <w:rsid w:val="005A753E"/>
    <w:rsid w:val="005B01C1"/>
    <w:rsid w:val="005B08C1"/>
    <w:rsid w:val="005B09BF"/>
    <w:rsid w:val="005B0B40"/>
    <w:rsid w:val="005B0EA5"/>
    <w:rsid w:val="005B1251"/>
    <w:rsid w:val="005B12BE"/>
    <w:rsid w:val="005B171A"/>
    <w:rsid w:val="005B197F"/>
    <w:rsid w:val="005B2B80"/>
    <w:rsid w:val="005B2BE4"/>
    <w:rsid w:val="005B2C56"/>
    <w:rsid w:val="005B33CF"/>
    <w:rsid w:val="005B33E4"/>
    <w:rsid w:val="005B37EB"/>
    <w:rsid w:val="005B39DA"/>
    <w:rsid w:val="005B3C1B"/>
    <w:rsid w:val="005B4124"/>
    <w:rsid w:val="005B4305"/>
    <w:rsid w:val="005B4362"/>
    <w:rsid w:val="005B4626"/>
    <w:rsid w:val="005B482F"/>
    <w:rsid w:val="005B4A67"/>
    <w:rsid w:val="005B4CD8"/>
    <w:rsid w:val="005B506C"/>
    <w:rsid w:val="005B5084"/>
    <w:rsid w:val="005B5409"/>
    <w:rsid w:val="005B579F"/>
    <w:rsid w:val="005B5832"/>
    <w:rsid w:val="005B5A3D"/>
    <w:rsid w:val="005B5B51"/>
    <w:rsid w:val="005B5C12"/>
    <w:rsid w:val="005B5D2A"/>
    <w:rsid w:val="005B5EA2"/>
    <w:rsid w:val="005B5F90"/>
    <w:rsid w:val="005B6122"/>
    <w:rsid w:val="005B613E"/>
    <w:rsid w:val="005B614B"/>
    <w:rsid w:val="005B66C3"/>
    <w:rsid w:val="005B66C4"/>
    <w:rsid w:val="005B6A5E"/>
    <w:rsid w:val="005B6C09"/>
    <w:rsid w:val="005B6C46"/>
    <w:rsid w:val="005B6D4D"/>
    <w:rsid w:val="005B6D77"/>
    <w:rsid w:val="005B71FA"/>
    <w:rsid w:val="005B7A38"/>
    <w:rsid w:val="005B7A7E"/>
    <w:rsid w:val="005B7E29"/>
    <w:rsid w:val="005C02E1"/>
    <w:rsid w:val="005C0416"/>
    <w:rsid w:val="005C045D"/>
    <w:rsid w:val="005C08BB"/>
    <w:rsid w:val="005C0A74"/>
    <w:rsid w:val="005C0ECB"/>
    <w:rsid w:val="005C13ED"/>
    <w:rsid w:val="005C1514"/>
    <w:rsid w:val="005C15E2"/>
    <w:rsid w:val="005C165D"/>
    <w:rsid w:val="005C1D56"/>
    <w:rsid w:val="005C28EE"/>
    <w:rsid w:val="005C2A5F"/>
    <w:rsid w:val="005C2B54"/>
    <w:rsid w:val="005C2DD7"/>
    <w:rsid w:val="005C2FCF"/>
    <w:rsid w:val="005C3848"/>
    <w:rsid w:val="005C385E"/>
    <w:rsid w:val="005C38FB"/>
    <w:rsid w:val="005C402A"/>
    <w:rsid w:val="005C4680"/>
    <w:rsid w:val="005C48D7"/>
    <w:rsid w:val="005C4A95"/>
    <w:rsid w:val="005C4AD0"/>
    <w:rsid w:val="005C4CF4"/>
    <w:rsid w:val="005C4ECD"/>
    <w:rsid w:val="005C564C"/>
    <w:rsid w:val="005C5773"/>
    <w:rsid w:val="005C57B7"/>
    <w:rsid w:val="005C5BBB"/>
    <w:rsid w:val="005C5D96"/>
    <w:rsid w:val="005C7391"/>
    <w:rsid w:val="005C73D0"/>
    <w:rsid w:val="005C7629"/>
    <w:rsid w:val="005C7CE4"/>
    <w:rsid w:val="005D00BB"/>
    <w:rsid w:val="005D0884"/>
    <w:rsid w:val="005D0F71"/>
    <w:rsid w:val="005D135D"/>
    <w:rsid w:val="005D1488"/>
    <w:rsid w:val="005D15FB"/>
    <w:rsid w:val="005D172A"/>
    <w:rsid w:val="005D1CA0"/>
    <w:rsid w:val="005D2253"/>
    <w:rsid w:val="005D2A12"/>
    <w:rsid w:val="005D2A25"/>
    <w:rsid w:val="005D2C13"/>
    <w:rsid w:val="005D2EB5"/>
    <w:rsid w:val="005D2F5C"/>
    <w:rsid w:val="005D2FE2"/>
    <w:rsid w:val="005D3654"/>
    <w:rsid w:val="005D3D92"/>
    <w:rsid w:val="005D3EFC"/>
    <w:rsid w:val="005D40C5"/>
    <w:rsid w:val="005D4254"/>
    <w:rsid w:val="005D4494"/>
    <w:rsid w:val="005D4B39"/>
    <w:rsid w:val="005D4B89"/>
    <w:rsid w:val="005D4B8C"/>
    <w:rsid w:val="005D4BCA"/>
    <w:rsid w:val="005D521B"/>
    <w:rsid w:val="005D5819"/>
    <w:rsid w:val="005D5A3F"/>
    <w:rsid w:val="005D61CC"/>
    <w:rsid w:val="005D64DA"/>
    <w:rsid w:val="005D6DAC"/>
    <w:rsid w:val="005D7227"/>
    <w:rsid w:val="005D729E"/>
    <w:rsid w:val="005D741A"/>
    <w:rsid w:val="005D75AC"/>
    <w:rsid w:val="005D7BE9"/>
    <w:rsid w:val="005D7CA9"/>
    <w:rsid w:val="005D7DB2"/>
    <w:rsid w:val="005E045D"/>
    <w:rsid w:val="005E05DF"/>
    <w:rsid w:val="005E0B8A"/>
    <w:rsid w:val="005E0BC4"/>
    <w:rsid w:val="005E0FD9"/>
    <w:rsid w:val="005E0FE2"/>
    <w:rsid w:val="005E115A"/>
    <w:rsid w:val="005E12B2"/>
    <w:rsid w:val="005E13CE"/>
    <w:rsid w:val="005E1428"/>
    <w:rsid w:val="005E14B7"/>
    <w:rsid w:val="005E167A"/>
    <w:rsid w:val="005E190F"/>
    <w:rsid w:val="005E1EA7"/>
    <w:rsid w:val="005E21C8"/>
    <w:rsid w:val="005E245F"/>
    <w:rsid w:val="005E2569"/>
    <w:rsid w:val="005E2A77"/>
    <w:rsid w:val="005E2BFA"/>
    <w:rsid w:val="005E303F"/>
    <w:rsid w:val="005E30BB"/>
    <w:rsid w:val="005E310F"/>
    <w:rsid w:val="005E3317"/>
    <w:rsid w:val="005E34E1"/>
    <w:rsid w:val="005E3545"/>
    <w:rsid w:val="005E35D3"/>
    <w:rsid w:val="005E3A52"/>
    <w:rsid w:val="005E3B08"/>
    <w:rsid w:val="005E3BD8"/>
    <w:rsid w:val="005E3BE8"/>
    <w:rsid w:val="005E3FF7"/>
    <w:rsid w:val="005E4179"/>
    <w:rsid w:val="005E468D"/>
    <w:rsid w:val="005E472F"/>
    <w:rsid w:val="005E477D"/>
    <w:rsid w:val="005E47F2"/>
    <w:rsid w:val="005E4A87"/>
    <w:rsid w:val="005E56F0"/>
    <w:rsid w:val="005E5B63"/>
    <w:rsid w:val="005E5C74"/>
    <w:rsid w:val="005E604F"/>
    <w:rsid w:val="005E618D"/>
    <w:rsid w:val="005E718E"/>
    <w:rsid w:val="005E7282"/>
    <w:rsid w:val="005E7584"/>
    <w:rsid w:val="005E75D8"/>
    <w:rsid w:val="005E79F0"/>
    <w:rsid w:val="005E7C9A"/>
    <w:rsid w:val="005E7EC4"/>
    <w:rsid w:val="005F0441"/>
    <w:rsid w:val="005F04E5"/>
    <w:rsid w:val="005F0675"/>
    <w:rsid w:val="005F083B"/>
    <w:rsid w:val="005F0E4B"/>
    <w:rsid w:val="005F1027"/>
    <w:rsid w:val="005F182B"/>
    <w:rsid w:val="005F1C18"/>
    <w:rsid w:val="005F1C2F"/>
    <w:rsid w:val="005F200C"/>
    <w:rsid w:val="005F209F"/>
    <w:rsid w:val="005F244F"/>
    <w:rsid w:val="005F254A"/>
    <w:rsid w:val="005F2663"/>
    <w:rsid w:val="005F2674"/>
    <w:rsid w:val="005F27A8"/>
    <w:rsid w:val="005F2823"/>
    <w:rsid w:val="005F2B5C"/>
    <w:rsid w:val="005F2FC0"/>
    <w:rsid w:val="005F2FF5"/>
    <w:rsid w:val="005F3887"/>
    <w:rsid w:val="005F3966"/>
    <w:rsid w:val="005F3A62"/>
    <w:rsid w:val="005F3AE6"/>
    <w:rsid w:val="005F3AFA"/>
    <w:rsid w:val="005F3BCF"/>
    <w:rsid w:val="005F3CC7"/>
    <w:rsid w:val="005F3CEB"/>
    <w:rsid w:val="005F3E12"/>
    <w:rsid w:val="005F4266"/>
    <w:rsid w:val="005F45D4"/>
    <w:rsid w:val="005F478E"/>
    <w:rsid w:val="005F497B"/>
    <w:rsid w:val="005F4F5C"/>
    <w:rsid w:val="005F516C"/>
    <w:rsid w:val="005F51BB"/>
    <w:rsid w:val="005F548D"/>
    <w:rsid w:val="005F586A"/>
    <w:rsid w:val="005F5885"/>
    <w:rsid w:val="005F6530"/>
    <w:rsid w:val="005F758E"/>
    <w:rsid w:val="005F7D14"/>
    <w:rsid w:val="00600138"/>
    <w:rsid w:val="00600AC0"/>
    <w:rsid w:val="00600C35"/>
    <w:rsid w:val="00601632"/>
    <w:rsid w:val="00602391"/>
    <w:rsid w:val="00602DE5"/>
    <w:rsid w:val="00602F44"/>
    <w:rsid w:val="00603086"/>
    <w:rsid w:val="00603966"/>
    <w:rsid w:val="00603ABD"/>
    <w:rsid w:val="00603BDA"/>
    <w:rsid w:val="00603E61"/>
    <w:rsid w:val="00603F9B"/>
    <w:rsid w:val="00604719"/>
    <w:rsid w:val="006049F3"/>
    <w:rsid w:val="00604ECD"/>
    <w:rsid w:val="006051C7"/>
    <w:rsid w:val="00605463"/>
    <w:rsid w:val="00605531"/>
    <w:rsid w:val="006055E7"/>
    <w:rsid w:val="006056FE"/>
    <w:rsid w:val="00605837"/>
    <w:rsid w:val="00605FC4"/>
    <w:rsid w:val="00606729"/>
    <w:rsid w:val="00606783"/>
    <w:rsid w:val="00607482"/>
    <w:rsid w:val="00607DD3"/>
    <w:rsid w:val="006100FE"/>
    <w:rsid w:val="006102C7"/>
    <w:rsid w:val="0061048A"/>
    <w:rsid w:val="0061091C"/>
    <w:rsid w:val="00610F6D"/>
    <w:rsid w:val="0061110F"/>
    <w:rsid w:val="0061171B"/>
    <w:rsid w:val="00611B9A"/>
    <w:rsid w:val="00611F94"/>
    <w:rsid w:val="006122A6"/>
    <w:rsid w:val="00612501"/>
    <w:rsid w:val="006129EB"/>
    <w:rsid w:val="00612F3C"/>
    <w:rsid w:val="0061301E"/>
    <w:rsid w:val="00613085"/>
    <w:rsid w:val="0061337E"/>
    <w:rsid w:val="00613454"/>
    <w:rsid w:val="00613520"/>
    <w:rsid w:val="00613786"/>
    <w:rsid w:val="006137B8"/>
    <w:rsid w:val="00613AD0"/>
    <w:rsid w:val="00613DB3"/>
    <w:rsid w:val="00613FE9"/>
    <w:rsid w:val="006140B3"/>
    <w:rsid w:val="006143D4"/>
    <w:rsid w:val="0061443D"/>
    <w:rsid w:val="006144F9"/>
    <w:rsid w:val="00615017"/>
    <w:rsid w:val="006156B2"/>
    <w:rsid w:val="00615C55"/>
    <w:rsid w:val="00616064"/>
    <w:rsid w:val="00616100"/>
    <w:rsid w:val="0061644F"/>
    <w:rsid w:val="0061683D"/>
    <w:rsid w:val="0061699A"/>
    <w:rsid w:val="006169AA"/>
    <w:rsid w:val="00616ADD"/>
    <w:rsid w:val="00616C9B"/>
    <w:rsid w:val="00616EE1"/>
    <w:rsid w:val="00616EED"/>
    <w:rsid w:val="006175AE"/>
    <w:rsid w:val="00617805"/>
    <w:rsid w:val="00617806"/>
    <w:rsid w:val="006202E4"/>
    <w:rsid w:val="00620BA6"/>
    <w:rsid w:val="00620C1C"/>
    <w:rsid w:val="00620FB9"/>
    <w:rsid w:val="006212BC"/>
    <w:rsid w:val="0062200D"/>
    <w:rsid w:val="0062212D"/>
    <w:rsid w:val="0062217C"/>
    <w:rsid w:val="006222B5"/>
    <w:rsid w:val="00622476"/>
    <w:rsid w:val="006226A2"/>
    <w:rsid w:val="0062295B"/>
    <w:rsid w:val="006229AD"/>
    <w:rsid w:val="0062300F"/>
    <w:rsid w:val="006239A5"/>
    <w:rsid w:val="00623FEE"/>
    <w:rsid w:val="00624A87"/>
    <w:rsid w:val="00624D93"/>
    <w:rsid w:val="00624FEE"/>
    <w:rsid w:val="0062508D"/>
    <w:rsid w:val="00625288"/>
    <w:rsid w:val="00625387"/>
    <w:rsid w:val="00625457"/>
    <w:rsid w:val="0062554D"/>
    <w:rsid w:val="006256A5"/>
    <w:rsid w:val="00625935"/>
    <w:rsid w:val="00625CB1"/>
    <w:rsid w:val="00625E4C"/>
    <w:rsid w:val="00625EA0"/>
    <w:rsid w:val="00625ED3"/>
    <w:rsid w:val="00626256"/>
    <w:rsid w:val="006262F9"/>
    <w:rsid w:val="006263C8"/>
    <w:rsid w:val="006264AF"/>
    <w:rsid w:val="00626574"/>
    <w:rsid w:val="006268AA"/>
    <w:rsid w:val="0062698D"/>
    <w:rsid w:val="00626D7C"/>
    <w:rsid w:val="006270B0"/>
    <w:rsid w:val="006271F8"/>
    <w:rsid w:val="006272B4"/>
    <w:rsid w:val="006275C2"/>
    <w:rsid w:val="00627745"/>
    <w:rsid w:val="00627BC2"/>
    <w:rsid w:val="00627C04"/>
    <w:rsid w:val="00627DF8"/>
    <w:rsid w:val="00630353"/>
    <w:rsid w:val="0063049E"/>
    <w:rsid w:val="00630FCE"/>
    <w:rsid w:val="0063106F"/>
    <w:rsid w:val="00631177"/>
    <w:rsid w:val="00631245"/>
    <w:rsid w:val="00631264"/>
    <w:rsid w:val="0063154E"/>
    <w:rsid w:val="00631743"/>
    <w:rsid w:val="00631C9B"/>
    <w:rsid w:val="00631E0A"/>
    <w:rsid w:val="00631EC1"/>
    <w:rsid w:val="0063201D"/>
    <w:rsid w:val="0063248C"/>
    <w:rsid w:val="0063277C"/>
    <w:rsid w:val="00632906"/>
    <w:rsid w:val="00632AC4"/>
    <w:rsid w:val="00632C37"/>
    <w:rsid w:val="00632CF9"/>
    <w:rsid w:val="00632DD0"/>
    <w:rsid w:val="00632E8E"/>
    <w:rsid w:val="00633205"/>
    <w:rsid w:val="006333E1"/>
    <w:rsid w:val="0063374E"/>
    <w:rsid w:val="00633980"/>
    <w:rsid w:val="00633BB3"/>
    <w:rsid w:val="00633D53"/>
    <w:rsid w:val="00633E5A"/>
    <w:rsid w:val="00633F6B"/>
    <w:rsid w:val="00634367"/>
    <w:rsid w:val="00634F4C"/>
    <w:rsid w:val="00635235"/>
    <w:rsid w:val="00635494"/>
    <w:rsid w:val="00635509"/>
    <w:rsid w:val="00635AA7"/>
    <w:rsid w:val="00635BE0"/>
    <w:rsid w:val="00635BF8"/>
    <w:rsid w:val="006360C7"/>
    <w:rsid w:val="006362FF"/>
    <w:rsid w:val="006363E7"/>
    <w:rsid w:val="0063660F"/>
    <w:rsid w:val="00636E1B"/>
    <w:rsid w:val="00637453"/>
    <w:rsid w:val="00637835"/>
    <w:rsid w:val="00637BD5"/>
    <w:rsid w:val="00640005"/>
    <w:rsid w:val="00640290"/>
    <w:rsid w:val="006405F7"/>
    <w:rsid w:val="00640651"/>
    <w:rsid w:val="00640BD9"/>
    <w:rsid w:val="00640D42"/>
    <w:rsid w:val="00640E28"/>
    <w:rsid w:val="006411DA"/>
    <w:rsid w:val="00641315"/>
    <w:rsid w:val="0064135F"/>
    <w:rsid w:val="00641393"/>
    <w:rsid w:val="00641798"/>
    <w:rsid w:val="006417C7"/>
    <w:rsid w:val="006418BC"/>
    <w:rsid w:val="00641A9E"/>
    <w:rsid w:val="00641F3E"/>
    <w:rsid w:val="0064236A"/>
    <w:rsid w:val="0064266B"/>
    <w:rsid w:val="006429BD"/>
    <w:rsid w:val="00642AB1"/>
    <w:rsid w:val="00642DDE"/>
    <w:rsid w:val="00643376"/>
    <w:rsid w:val="00643501"/>
    <w:rsid w:val="00644115"/>
    <w:rsid w:val="0064416B"/>
    <w:rsid w:val="006444E3"/>
    <w:rsid w:val="00644987"/>
    <w:rsid w:val="00644C02"/>
    <w:rsid w:val="00644D8E"/>
    <w:rsid w:val="00644D9D"/>
    <w:rsid w:val="00645276"/>
    <w:rsid w:val="0064528C"/>
    <w:rsid w:val="0064542C"/>
    <w:rsid w:val="0064572B"/>
    <w:rsid w:val="006459FF"/>
    <w:rsid w:val="00645A68"/>
    <w:rsid w:val="00645B52"/>
    <w:rsid w:val="00645E00"/>
    <w:rsid w:val="00645EE3"/>
    <w:rsid w:val="00646303"/>
    <w:rsid w:val="0064641E"/>
    <w:rsid w:val="0064693F"/>
    <w:rsid w:val="00646B13"/>
    <w:rsid w:val="00646C0D"/>
    <w:rsid w:val="00646F08"/>
    <w:rsid w:val="0064726B"/>
    <w:rsid w:val="0064774A"/>
    <w:rsid w:val="006479F5"/>
    <w:rsid w:val="00647A02"/>
    <w:rsid w:val="00647A81"/>
    <w:rsid w:val="00647AC0"/>
    <w:rsid w:val="0065037C"/>
    <w:rsid w:val="006503E9"/>
    <w:rsid w:val="00650581"/>
    <w:rsid w:val="006505BA"/>
    <w:rsid w:val="00650D2D"/>
    <w:rsid w:val="00650DBA"/>
    <w:rsid w:val="00650FCC"/>
    <w:rsid w:val="0065109E"/>
    <w:rsid w:val="0065114D"/>
    <w:rsid w:val="00651273"/>
    <w:rsid w:val="006516B1"/>
    <w:rsid w:val="00651CA8"/>
    <w:rsid w:val="00651CBD"/>
    <w:rsid w:val="00651CFA"/>
    <w:rsid w:val="00651E91"/>
    <w:rsid w:val="00652135"/>
    <w:rsid w:val="00652173"/>
    <w:rsid w:val="006525CC"/>
    <w:rsid w:val="00652657"/>
    <w:rsid w:val="00652BA1"/>
    <w:rsid w:val="00652CC4"/>
    <w:rsid w:val="00652DE1"/>
    <w:rsid w:val="00652E07"/>
    <w:rsid w:val="00653267"/>
    <w:rsid w:val="006532B9"/>
    <w:rsid w:val="00653331"/>
    <w:rsid w:val="006536F4"/>
    <w:rsid w:val="006538CE"/>
    <w:rsid w:val="00653F46"/>
    <w:rsid w:val="006542AB"/>
    <w:rsid w:val="0065439A"/>
    <w:rsid w:val="006544DD"/>
    <w:rsid w:val="00654510"/>
    <w:rsid w:val="006545E1"/>
    <w:rsid w:val="00654C76"/>
    <w:rsid w:val="00654FA0"/>
    <w:rsid w:val="00655073"/>
    <w:rsid w:val="006552DE"/>
    <w:rsid w:val="006554EA"/>
    <w:rsid w:val="00655680"/>
    <w:rsid w:val="00655DCD"/>
    <w:rsid w:val="00655DFB"/>
    <w:rsid w:val="006562C3"/>
    <w:rsid w:val="006564CE"/>
    <w:rsid w:val="00656687"/>
    <w:rsid w:val="00656A31"/>
    <w:rsid w:val="00656FE3"/>
    <w:rsid w:val="006572AA"/>
    <w:rsid w:val="0065731B"/>
    <w:rsid w:val="0065733F"/>
    <w:rsid w:val="006574AC"/>
    <w:rsid w:val="00657501"/>
    <w:rsid w:val="00657C53"/>
    <w:rsid w:val="00657CD8"/>
    <w:rsid w:val="00660157"/>
    <w:rsid w:val="006603D6"/>
    <w:rsid w:val="00660850"/>
    <w:rsid w:val="00660A02"/>
    <w:rsid w:val="00660B3B"/>
    <w:rsid w:val="00660BD3"/>
    <w:rsid w:val="00660C18"/>
    <w:rsid w:val="00660C5B"/>
    <w:rsid w:val="00660CAD"/>
    <w:rsid w:val="00661047"/>
    <w:rsid w:val="006610C7"/>
    <w:rsid w:val="0066119D"/>
    <w:rsid w:val="0066140D"/>
    <w:rsid w:val="00661434"/>
    <w:rsid w:val="006617C2"/>
    <w:rsid w:val="00662014"/>
    <w:rsid w:val="006622C9"/>
    <w:rsid w:val="006622E1"/>
    <w:rsid w:val="006628FB"/>
    <w:rsid w:val="00662964"/>
    <w:rsid w:val="00662A07"/>
    <w:rsid w:val="00662A94"/>
    <w:rsid w:val="00663422"/>
    <w:rsid w:val="00663626"/>
    <w:rsid w:val="00663681"/>
    <w:rsid w:val="0066380F"/>
    <w:rsid w:val="00663B28"/>
    <w:rsid w:val="00663C0D"/>
    <w:rsid w:val="00663C9B"/>
    <w:rsid w:val="00663D49"/>
    <w:rsid w:val="00663DBD"/>
    <w:rsid w:val="00663ECD"/>
    <w:rsid w:val="00663EE3"/>
    <w:rsid w:val="00664378"/>
    <w:rsid w:val="00664666"/>
    <w:rsid w:val="00664883"/>
    <w:rsid w:val="00664E05"/>
    <w:rsid w:val="00664E4F"/>
    <w:rsid w:val="00665295"/>
    <w:rsid w:val="00665549"/>
    <w:rsid w:val="006655A0"/>
    <w:rsid w:val="00665BFE"/>
    <w:rsid w:val="00665C78"/>
    <w:rsid w:val="00665DBA"/>
    <w:rsid w:val="00665EE7"/>
    <w:rsid w:val="00666003"/>
    <w:rsid w:val="00666098"/>
    <w:rsid w:val="006664D2"/>
    <w:rsid w:val="00666C80"/>
    <w:rsid w:val="00666F91"/>
    <w:rsid w:val="00667150"/>
    <w:rsid w:val="006675AB"/>
    <w:rsid w:val="006675BC"/>
    <w:rsid w:val="006679D9"/>
    <w:rsid w:val="00667A69"/>
    <w:rsid w:val="00667C71"/>
    <w:rsid w:val="00667D04"/>
    <w:rsid w:val="00670900"/>
    <w:rsid w:val="00670A45"/>
    <w:rsid w:val="00670B4C"/>
    <w:rsid w:val="00670BB9"/>
    <w:rsid w:val="00670EDB"/>
    <w:rsid w:val="0067101D"/>
    <w:rsid w:val="0067129E"/>
    <w:rsid w:val="00671368"/>
    <w:rsid w:val="00671493"/>
    <w:rsid w:val="006716AE"/>
    <w:rsid w:val="0067187F"/>
    <w:rsid w:val="00671B66"/>
    <w:rsid w:val="00671C5F"/>
    <w:rsid w:val="0067290C"/>
    <w:rsid w:val="0067387B"/>
    <w:rsid w:val="00674537"/>
    <w:rsid w:val="00674628"/>
    <w:rsid w:val="006746FA"/>
    <w:rsid w:val="00674B9A"/>
    <w:rsid w:val="006750C1"/>
    <w:rsid w:val="006757C5"/>
    <w:rsid w:val="00675829"/>
    <w:rsid w:val="006761A1"/>
    <w:rsid w:val="006765BE"/>
    <w:rsid w:val="00676830"/>
    <w:rsid w:val="00676FD2"/>
    <w:rsid w:val="00677527"/>
    <w:rsid w:val="006775AB"/>
    <w:rsid w:val="00677734"/>
    <w:rsid w:val="006801F8"/>
    <w:rsid w:val="006805E6"/>
    <w:rsid w:val="00680686"/>
    <w:rsid w:val="0068077D"/>
    <w:rsid w:val="00680BC9"/>
    <w:rsid w:val="00680CD9"/>
    <w:rsid w:val="00680EC2"/>
    <w:rsid w:val="00680F04"/>
    <w:rsid w:val="006811B5"/>
    <w:rsid w:val="00681250"/>
    <w:rsid w:val="00681DD5"/>
    <w:rsid w:val="00682016"/>
    <w:rsid w:val="0068215D"/>
    <w:rsid w:val="0068297F"/>
    <w:rsid w:val="00682DF5"/>
    <w:rsid w:val="00682FF1"/>
    <w:rsid w:val="00683103"/>
    <w:rsid w:val="006831EF"/>
    <w:rsid w:val="0068339E"/>
    <w:rsid w:val="006834BB"/>
    <w:rsid w:val="006838E8"/>
    <w:rsid w:val="00683F5E"/>
    <w:rsid w:val="006843E7"/>
    <w:rsid w:val="00684B61"/>
    <w:rsid w:val="00684F79"/>
    <w:rsid w:val="006856BC"/>
    <w:rsid w:val="00685ACB"/>
    <w:rsid w:val="00685E4D"/>
    <w:rsid w:val="006868A1"/>
    <w:rsid w:val="00686A7C"/>
    <w:rsid w:val="00686DF9"/>
    <w:rsid w:val="006870A8"/>
    <w:rsid w:val="00687261"/>
    <w:rsid w:val="0068736C"/>
    <w:rsid w:val="006874F7"/>
    <w:rsid w:val="006876B7"/>
    <w:rsid w:val="006877EB"/>
    <w:rsid w:val="00687E8A"/>
    <w:rsid w:val="00687F43"/>
    <w:rsid w:val="00687FB6"/>
    <w:rsid w:val="0069047F"/>
    <w:rsid w:val="00690571"/>
    <w:rsid w:val="00690650"/>
    <w:rsid w:val="006906A7"/>
    <w:rsid w:val="006906FC"/>
    <w:rsid w:val="00690853"/>
    <w:rsid w:val="00690D8F"/>
    <w:rsid w:val="006914E5"/>
    <w:rsid w:val="00691683"/>
    <w:rsid w:val="0069178F"/>
    <w:rsid w:val="00691A4D"/>
    <w:rsid w:val="00691E09"/>
    <w:rsid w:val="00692053"/>
    <w:rsid w:val="00692499"/>
    <w:rsid w:val="00692618"/>
    <w:rsid w:val="0069294A"/>
    <w:rsid w:val="00692A64"/>
    <w:rsid w:val="00692A96"/>
    <w:rsid w:val="0069365B"/>
    <w:rsid w:val="006937BB"/>
    <w:rsid w:val="00694015"/>
    <w:rsid w:val="00694736"/>
    <w:rsid w:val="00694B9C"/>
    <w:rsid w:val="00694CDF"/>
    <w:rsid w:val="00694E15"/>
    <w:rsid w:val="00694F79"/>
    <w:rsid w:val="006952D1"/>
    <w:rsid w:val="00695827"/>
    <w:rsid w:val="00695A52"/>
    <w:rsid w:val="00695D0E"/>
    <w:rsid w:val="00695DA0"/>
    <w:rsid w:val="00696001"/>
    <w:rsid w:val="00696101"/>
    <w:rsid w:val="0069664D"/>
    <w:rsid w:val="006966EC"/>
    <w:rsid w:val="00696BF7"/>
    <w:rsid w:val="006972D8"/>
    <w:rsid w:val="006972FD"/>
    <w:rsid w:val="00697684"/>
    <w:rsid w:val="006977BF"/>
    <w:rsid w:val="006977FE"/>
    <w:rsid w:val="00697966"/>
    <w:rsid w:val="00697BFE"/>
    <w:rsid w:val="00697CA6"/>
    <w:rsid w:val="006A00C2"/>
    <w:rsid w:val="006A04F4"/>
    <w:rsid w:val="006A0CAC"/>
    <w:rsid w:val="006A0DD9"/>
    <w:rsid w:val="006A115E"/>
    <w:rsid w:val="006A125E"/>
    <w:rsid w:val="006A129D"/>
    <w:rsid w:val="006A17C4"/>
    <w:rsid w:val="006A1A89"/>
    <w:rsid w:val="006A1B66"/>
    <w:rsid w:val="006A1DBE"/>
    <w:rsid w:val="006A22D7"/>
    <w:rsid w:val="006A234C"/>
    <w:rsid w:val="006A2371"/>
    <w:rsid w:val="006A246D"/>
    <w:rsid w:val="006A24A9"/>
    <w:rsid w:val="006A2697"/>
    <w:rsid w:val="006A2A06"/>
    <w:rsid w:val="006A2CAF"/>
    <w:rsid w:val="006A2D27"/>
    <w:rsid w:val="006A307B"/>
    <w:rsid w:val="006A312F"/>
    <w:rsid w:val="006A3163"/>
    <w:rsid w:val="006A32A9"/>
    <w:rsid w:val="006A32D3"/>
    <w:rsid w:val="006A3763"/>
    <w:rsid w:val="006A3EA7"/>
    <w:rsid w:val="006A431F"/>
    <w:rsid w:val="006A463D"/>
    <w:rsid w:val="006A4752"/>
    <w:rsid w:val="006A4A70"/>
    <w:rsid w:val="006A4F59"/>
    <w:rsid w:val="006A5078"/>
    <w:rsid w:val="006A5138"/>
    <w:rsid w:val="006A5ADF"/>
    <w:rsid w:val="006A5F60"/>
    <w:rsid w:val="006A613A"/>
    <w:rsid w:val="006A6406"/>
    <w:rsid w:val="006A6942"/>
    <w:rsid w:val="006A6E63"/>
    <w:rsid w:val="006A719C"/>
    <w:rsid w:val="006A7388"/>
    <w:rsid w:val="006A73A3"/>
    <w:rsid w:val="006A75C4"/>
    <w:rsid w:val="006A7803"/>
    <w:rsid w:val="006A7903"/>
    <w:rsid w:val="006B02CE"/>
    <w:rsid w:val="006B0420"/>
    <w:rsid w:val="006B0692"/>
    <w:rsid w:val="006B0727"/>
    <w:rsid w:val="006B0876"/>
    <w:rsid w:val="006B0908"/>
    <w:rsid w:val="006B0D34"/>
    <w:rsid w:val="006B0F44"/>
    <w:rsid w:val="006B1200"/>
    <w:rsid w:val="006B1635"/>
    <w:rsid w:val="006B172C"/>
    <w:rsid w:val="006B19A3"/>
    <w:rsid w:val="006B1C57"/>
    <w:rsid w:val="006B20A1"/>
    <w:rsid w:val="006B23AB"/>
    <w:rsid w:val="006B2486"/>
    <w:rsid w:val="006B2589"/>
    <w:rsid w:val="006B290B"/>
    <w:rsid w:val="006B2CB1"/>
    <w:rsid w:val="006B2D33"/>
    <w:rsid w:val="006B2DFB"/>
    <w:rsid w:val="006B31BA"/>
    <w:rsid w:val="006B3416"/>
    <w:rsid w:val="006B37FC"/>
    <w:rsid w:val="006B37FE"/>
    <w:rsid w:val="006B3811"/>
    <w:rsid w:val="006B38D8"/>
    <w:rsid w:val="006B3996"/>
    <w:rsid w:val="006B3C4D"/>
    <w:rsid w:val="006B3CBE"/>
    <w:rsid w:val="006B3FF8"/>
    <w:rsid w:val="006B4102"/>
    <w:rsid w:val="006B458C"/>
    <w:rsid w:val="006B4763"/>
    <w:rsid w:val="006B4A7D"/>
    <w:rsid w:val="006B4BE7"/>
    <w:rsid w:val="006B4DE9"/>
    <w:rsid w:val="006B519D"/>
    <w:rsid w:val="006B52A3"/>
    <w:rsid w:val="006B53CB"/>
    <w:rsid w:val="006B57FB"/>
    <w:rsid w:val="006B5A5E"/>
    <w:rsid w:val="006B66BD"/>
    <w:rsid w:val="006B684C"/>
    <w:rsid w:val="006B6983"/>
    <w:rsid w:val="006B6C61"/>
    <w:rsid w:val="006B6DB2"/>
    <w:rsid w:val="006B6FB8"/>
    <w:rsid w:val="006B704E"/>
    <w:rsid w:val="006B7195"/>
    <w:rsid w:val="006B745A"/>
    <w:rsid w:val="006B76A1"/>
    <w:rsid w:val="006B778F"/>
    <w:rsid w:val="006B7B36"/>
    <w:rsid w:val="006B7CDF"/>
    <w:rsid w:val="006B7F66"/>
    <w:rsid w:val="006C0369"/>
    <w:rsid w:val="006C03D3"/>
    <w:rsid w:val="006C051E"/>
    <w:rsid w:val="006C0649"/>
    <w:rsid w:val="006C090A"/>
    <w:rsid w:val="006C0925"/>
    <w:rsid w:val="006C0D58"/>
    <w:rsid w:val="006C0DC1"/>
    <w:rsid w:val="006C11C6"/>
    <w:rsid w:val="006C1385"/>
    <w:rsid w:val="006C15D7"/>
    <w:rsid w:val="006C15FC"/>
    <w:rsid w:val="006C19CB"/>
    <w:rsid w:val="006C1EB8"/>
    <w:rsid w:val="006C218A"/>
    <w:rsid w:val="006C2769"/>
    <w:rsid w:val="006C2A05"/>
    <w:rsid w:val="006C2A18"/>
    <w:rsid w:val="006C2AAF"/>
    <w:rsid w:val="006C2D62"/>
    <w:rsid w:val="006C2D7E"/>
    <w:rsid w:val="006C3056"/>
    <w:rsid w:val="006C30B4"/>
    <w:rsid w:val="006C347A"/>
    <w:rsid w:val="006C3CDC"/>
    <w:rsid w:val="006C41D7"/>
    <w:rsid w:val="006C4798"/>
    <w:rsid w:val="006C537F"/>
    <w:rsid w:val="006C54CF"/>
    <w:rsid w:val="006C554B"/>
    <w:rsid w:val="006C557F"/>
    <w:rsid w:val="006C590B"/>
    <w:rsid w:val="006C5A17"/>
    <w:rsid w:val="006C5B15"/>
    <w:rsid w:val="006C5BBB"/>
    <w:rsid w:val="006C5E3F"/>
    <w:rsid w:val="006C6792"/>
    <w:rsid w:val="006C69E6"/>
    <w:rsid w:val="006C6CE2"/>
    <w:rsid w:val="006C71FB"/>
    <w:rsid w:val="006C785B"/>
    <w:rsid w:val="006C7C34"/>
    <w:rsid w:val="006C7F17"/>
    <w:rsid w:val="006D02F6"/>
    <w:rsid w:val="006D0488"/>
    <w:rsid w:val="006D07D4"/>
    <w:rsid w:val="006D0A97"/>
    <w:rsid w:val="006D0DAB"/>
    <w:rsid w:val="006D0F28"/>
    <w:rsid w:val="006D1B0C"/>
    <w:rsid w:val="006D1DAB"/>
    <w:rsid w:val="006D1F49"/>
    <w:rsid w:val="006D2127"/>
    <w:rsid w:val="006D2245"/>
    <w:rsid w:val="006D2487"/>
    <w:rsid w:val="006D26F0"/>
    <w:rsid w:val="006D2B8F"/>
    <w:rsid w:val="006D3196"/>
    <w:rsid w:val="006D32BA"/>
    <w:rsid w:val="006D37EA"/>
    <w:rsid w:val="006D3891"/>
    <w:rsid w:val="006D397D"/>
    <w:rsid w:val="006D3C4D"/>
    <w:rsid w:val="006D3CD6"/>
    <w:rsid w:val="006D4194"/>
    <w:rsid w:val="006D4575"/>
    <w:rsid w:val="006D45C9"/>
    <w:rsid w:val="006D46E7"/>
    <w:rsid w:val="006D4784"/>
    <w:rsid w:val="006D483A"/>
    <w:rsid w:val="006D517D"/>
    <w:rsid w:val="006D5281"/>
    <w:rsid w:val="006D5315"/>
    <w:rsid w:val="006D54E7"/>
    <w:rsid w:val="006D56B7"/>
    <w:rsid w:val="006D598B"/>
    <w:rsid w:val="006D5B42"/>
    <w:rsid w:val="006D63FC"/>
    <w:rsid w:val="006D64F1"/>
    <w:rsid w:val="006D6B57"/>
    <w:rsid w:val="006D6D2A"/>
    <w:rsid w:val="006D6DC1"/>
    <w:rsid w:val="006D6E4B"/>
    <w:rsid w:val="006D717C"/>
    <w:rsid w:val="006D755F"/>
    <w:rsid w:val="006D7857"/>
    <w:rsid w:val="006D7D25"/>
    <w:rsid w:val="006D7E06"/>
    <w:rsid w:val="006E0165"/>
    <w:rsid w:val="006E02C0"/>
    <w:rsid w:val="006E0509"/>
    <w:rsid w:val="006E074C"/>
    <w:rsid w:val="006E08E4"/>
    <w:rsid w:val="006E0BB9"/>
    <w:rsid w:val="006E0C8C"/>
    <w:rsid w:val="006E0E51"/>
    <w:rsid w:val="006E0FFD"/>
    <w:rsid w:val="006E12E8"/>
    <w:rsid w:val="006E1432"/>
    <w:rsid w:val="006E1D94"/>
    <w:rsid w:val="006E20DC"/>
    <w:rsid w:val="006E295D"/>
    <w:rsid w:val="006E3111"/>
    <w:rsid w:val="006E34D6"/>
    <w:rsid w:val="006E3897"/>
    <w:rsid w:val="006E3B24"/>
    <w:rsid w:val="006E3BD1"/>
    <w:rsid w:val="006E3DF8"/>
    <w:rsid w:val="006E4072"/>
    <w:rsid w:val="006E45EC"/>
    <w:rsid w:val="006E4C74"/>
    <w:rsid w:val="006E4E2F"/>
    <w:rsid w:val="006E4F81"/>
    <w:rsid w:val="006E576A"/>
    <w:rsid w:val="006E58DF"/>
    <w:rsid w:val="006E59FA"/>
    <w:rsid w:val="006E5B03"/>
    <w:rsid w:val="006E5F37"/>
    <w:rsid w:val="006E5F98"/>
    <w:rsid w:val="006E5FC7"/>
    <w:rsid w:val="006E62A3"/>
    <w:rsid w:val="006E66D7"/>
    <w:rsid w:val="006E6A00"/>
    <w:rsid w:val="006E6B36"/>
    <w:rsid w:val="006E6F6F"/>
    <w:rsid w:val="006E7BCD"/>
    <w:rsid w:val="006E7CDA"/>
    <w:rsid w:val="006E7E92"/>
    <w:rsid w:val="006F01D8"/>
    <w:rsid w:val="006F0893"/>
    <w:rsid w:val="006F0A41"/>
    <w:rsid w:val="006F0A57"/>
    <w:rsid w:val="006F0A87"/>
    <w:rsid w:val="006F0CE2"/>
    <w:rsid w:val="006F1106"/>
    <w:rsid w:val="006F12D3"/>
    <w:rsid w:val="006F142B"/>
    <w:rsid w:val="006F1A39"/>
    <w:rsid w:val="006F1D94"/>
    <w:rsid w:val="006F1EC2"/>
    <w:rsid w:val="006F2123"/>
    <w:rsid w:val="006F21F2"/>
    <w:rsid w:val="006F276E"/>
    <w:rsid w:val="006F2773"/>
    <w:rsid w:val="006F2A96"/>
    <w:rsid w:val="006F2B62"/>
    <w:rsid w:val="006F2C4C"/>
    <w:rsid w:val="006F2CC1"/>
    <w:rsid w:val="006F2E03"/>
    <w:rsid w:val="006F31E3"/>
    <w:rsid w:val="006F3577"/>
    <w:rsid w:val="006F38D9"/>
    <w:rsid w:val="006F3C05"/>
    <w:rsid w:val="006F46A8"/>
    <w:rsid w:val="006F4ECF"/>
    <w:rsid w:val="006F5312"/>
    <w:rsid w:val="006F5550"/>
    <w:rsid w:val="006F5654"/>
    <w:rsid w:val="006F5BD2"/>
    <w:rsid w:val="006F5E6B"/>
    <w:rsid w:val="006F6123"/>
    <w:rsid w:val="006F637A"/>
    <w:rsid w:val="006F63FC"/>
    <w:rsid w:val="006F6816"/>
    <w:rsid w:val="006F6AFD"/>
    <w:rsid w:val="006F6C47"/>
    <w:rsid w:val="006F74AF"/>
    <w:rsid w:val="006F7504"/>
    <w:rsid w:val="006F751A"/>
    <w:rsid w:val="006F77B3"/>
    <w:rsid w:val="006F7822"/>
    <w:rsid w:val="006F7B66"/>
    <w:rsid w:val="006F7C1A"/>
    <w:rsid w:val="007007AA"/>
    <w:rsid w:val="00700B5A"/>
    <w:rsid w:val="00700C4B"/>
    <w:rsid w:val="0070130D"/>
    <w:rsid w:val="00701816"/>
    <w:rsid w:val="00701D8E"/>
    <w:rsid w:val="00702392"/>
    <w:rsid w:val="00702779"/>
    <w:rsid w:val="00702B0E"/>
    <w:rsid w:val="00702DE1"/>
    <w:rsid w:val="007031E0"/>
    <w:rsid w:val="0070368F"/>
    <w:rsid w:val="007038E6"/>
    <w:rsid w:val="00703F16"/>
    <w:rsid w:val="0070441D"/>
    <w:rsid w:val="00704620"/>
    <w:rsid w:val="00704834"/>
    <w:rsid w:val="00704887"/>
    <w:rsid w:val="00704AC5"/>
    <w:rsid w:val="00705124"/>
    <w:rsid w:val="007055BA"/>
    <w:rsid w:val="007055EC"/>
    <w:rsid w:val="00705799"/>
    <w:rsid w:val="00705FD3"/>
    <w:rsid w:val="007062D9"/>
    <w:rsid w:val="007065A3"/>
    <w:rsid w:val="00706686"/>
    <w:rsid w:val="00706C1A"/>
    <w:rsid w:val="00706CB9"/>
    <w:rsid w:val="00706E30"/>
    <w:rsid w:val="007070ED"/>
    <w:rsid w:val="00707288"/>
    <w:rsid w:val="0070741E"/>
    <w:rsid w:val="00707465"/>
    <w:rsid w:val="00707BA3"/>
    <w:rsid w:val="0071018F"/>
    <w:rsid w:val="007101AE"/>
    <w:rsid w:val="0071042B"/>
    <w:rsid w:val="0071067F"/>
    <w:rsid w:val="007108C3"/>
    <w:rsid w:val="00710B87"/>
    <w:rsid w:val="00710C09"/>
    <w:rsid w:val="00710D02"/>
    <w:rsid w:val="00710D92"/>
    <w:rsid w:val="007113C5"/>
    <w:rsid w:val="007115CB"/>
    <w:rsid w:val="00712160"/>
    <w:rsid w:val="007123C5"/>
    <w:rsid w:val="00712BB3"/>
    <w:rsid w:val="00712E34"/>
    <w:rsid w:val="00712E83"/>
    <w:rsid w:val="00712F01"/>
    <w:rsid w:val="00713152"/>
    <w:rsid w:val="0071341C"/>
    <w:rsid w:val="00713A1A"/>
    <w:rsid w:val="00713DAA"/>
    <w:rsid w:val="00714428"/>
    <w:rsid w:val="007145D8"/>
    <w:rsid w:val="00714946"/>
    <w:rsid w:val="00714A2B"/>
    <w:rsid w:val="0071556C"/>
    <w:rsid w:val="00715596"/>
    <w:rsid w:val="007156EA"/>
    <w:rsid w:val="00715BC2"/>
    <w:rsid w:val="007163E7"/>
    <w:rsid w:val="007165BC"/>
    <w:rsid w:val="00716DFF"/>
    <w:rsid w:val="00716F85"/>
    <w:rsid w:val="00717031"/>
    <w:rsid w:val="007170CB"/>
    <w:rsid w:val="0071730F"/>
    <w:rsid w:val="00717339"/>
    <w:rsid w:val="00717E64"/>
    <w:rsid w:val="00717EA9"/>
    <w:rsid w:val="007202DE"/>
    <w:rsid w:val="007204D1"/>
    <w:rsid w:val="00720BDF"/>
    <w:rsid w:val="00720D02"/>
    <w:rsid w:val="00720E59"/>
    <w:rsid w:val="00720F32"/>
    <w:rsid w:val="00721883"/>
    <w:rsid w:val="00721A8E"/>
    <w:rsid w:val="00721BBF"/>
    <w:rsid w:val="00721D3D"/>
    <w:rsid w:val="00722032"/>
    <w:rsid w:val="007225D9"/>
    <w:rsid w:val="007228DD"/>
    <w:rsid w:val="00722ACD"/>
    <w:rsid w:val="00722C7D"/>
    <w:rsid w:val="00722DC3"/>
    <w:rsid w:val="00723035"/>
    <w:rsid w:val="007233A4"/>
    <w:rsid w:val="0072340A"/>
    <w:rsid w:val="00723B70"/>
    <w:rsid w:val="00723FB2"/>
    <w:rsid w:val="007243D8"/>
    <w:rsid w:val="007244CA"/>
    <w:rsid w:val="007247B3"/>
    <w:rsid w:val="007249CE"/>
    <w:rsid w:val="00724BB0"/>
    <w:rsid w:val="00725435"/>
    <w:rsid w:val="007254F7"/>
    <w:rsid w:val="007256FB"/>
    <w:rsid w:val="007258B0"/>
    <w:rsid w:val="00725BC8"/>
    <w:rsid w:val="00725C50"/>
    <w:rsid w:val="00725ED1"/>
    <w:rsid w:val="00725F99"/>
    <w:rsid w:val="00726108"/>
    <w:rsid w:val="0072669F"/>
    <w:rsid w:val="00726781"/>
    <w:rsid w:val="00726C00"/>
    <w:rsid w:val="00726DA2"/>
    <w:rsid w:val="00726E40"/>
    <w:rsid w:val="00727783"/>
    <w:rsid w:val="007309A6"/>
    <w:rsid w:val="00730B8D"/>
    <w:rsid w:val="00730C8B"/>
    <w:rsid w:val="00730D78"/>
    <w:rsid w:val="00731135"/>
    <w:rsid w:val="00731532"/>
    <w:rsid w:val="00731823"/>
    <w:rsid w:val="00731961"/>
    <w:rsid w:val="00731B9A"/>
    <w:rsid w:val="00731D1C"/>
    <w:rsid w:val="00731EEA"/>
    <w:rsid w:val="007320D8"/>
    <w:rsid w:val="00732105"/>
    <w:rsid w:val="00732165"/>
    <w:rsid w:val="007322C8"/>
    <w:rsid w:val="007322EA"/>
    <w:rsid w:val="0073237A"/>
    <w:rsid w:val="0073277A"/>
    <w:rsid w:val="007328F6"/>
    <w:rsid w:val="00732BA7"/>
    <w:rsid w:val="00732D9B"/>
    <w:rsid w:val="00732DE1"/>
    <w:rsid w:val="00732E54"/>
    <w:rsid w:val="00732FBA"/>
    <w:rsid w:val="0073313E"/>
    <w:rsid w:val="00733423"/>
    <w:rsid w:val="00733617"/>
    <w:rsid w:val="00733925"/>
    <w:rsid w:val="00733A23"/>
    <w:rsid w:val="00733CC9"/>
    <w:rsid w:val="00733CDF"/>
    <w:rsid w:val="00733D73"/>
    <w:rsid w:val="00733F65"/>
    <w:rsid w:val="00734828"/>
    <w:rsid w:val="007349E2"/>
    <w:rsid w:val="00734A1C"/>
    <w:rsid w:val="00734A98"/>
    <w:rsid w:val="00734EAC"/>
    <w:rsid w:val="0073513F"/>
    <w:rsid w:val="0073518E"/>
    <w:rsid w:val="00735708"/>
    <w:rsid w:val="0073570C"/>
    <w:rsid w:val="00735C21"/>
    <w:rsid w:val="00735E9A"/>
    <w:rsid w:val="00735F35"/>
    <w:rsid w:val="00735F7F"/>
    <w:rsid w:val="00736084"/>
    <w:rsid w:val="0073655B"/>
    <w:rsid w:val="00736574"/>
    <w:rsid w:val="00736B86"/>
    <w:rsid w:val="00736BBD"/>
    <w:rsid w:val="00736F3F"/>
    <w:rsid w:val="00737012"/>
    <w:rsid w:val="00737526"/>
    <w:rsid w:val="007377A5"/>
    <w:rsid w:val="0073789D"/>
    <w:rsid w:val="00737BB9"/>
    <w:rsid w:val="00737D3C"/>
    <w:rsid w:val="00737DAA"/>
    <w:rsid w:val="00737E3C"/>
    <w:rsid w:val="00737FB2"/>
    <w:rsid w:val="0074010F"/>
    <w:rsid w:val="007403D4"/>
    <w:rsid w:val="0074055D"/>
    <w:rsid w:val="00740C74"/>
    <w:rsid w:val="00740DD2"/>
    <w:rsid w:val="00740E18"/>
    <w:rsid w:val="00741223"/>
    <w:rsid w:val="0074122E"/>
    <w:rsid w:val="0074166F"/>
    <w:rsid w:val="00741811"/>
    <w:rsid w:val="007419EC"/>
    <w:rsid w:val="00741A6C"/>
    <w:rsid w:val="00741D4F"/>
    <w:rsid w:val="00741F86"/>
    <w:rsid w:val="00741FB2"/>
    <w:rsid w:val="00742269"/>
    <w:rsid w:val="00742315"/>
    <w:rsid w:val="007428B0"/>
    <w:rsid w:val="00742992"/>
    <w:rsid w:val="00742B26"/>
    <w:rsid w:val="00742C23"/>
    <w:rsid w:val="00742D33"/>
    <w:rsid w:val="00742D9A"/>
    <w:rsid w:val="00742DA0"/>
    <w:rsid w:val="00742F04"/>
    <w:rsid w:val="00742F41"/>
    <w:rsid w:val="00742FEB"/>
    <w:rsid w:val="00743228"/>
    <w:rsid w:val="00743333"/>
    <w:rsid w:val="007436B2"/>
    <w:rsid w:val="00744043"/>
    <w:rsid w:val="0074420A"/>
    <w:rsid w:val="007443CB"/>
    <w:rsid w:val="0074440F"/>
    <w:rsid w:val="00744428"/>
    <w:rsid w:val="00744596"/>
    <w:rsid w:val="007446F1"/>
    <w:rsid w:val="007448B4"/>
    <w:rsid w:val="007449B2"/>
    <w:rsid w:val="00744BFD"/>
    <w:rsid w:val="00744D28"/>
    <w:rsid w:val="007453D0"/>
    <w:rsid w:val="007455B1"/>
    <w:rsid w:val="00745C4D"/>
    <w:rsid w:val="00746087"/>
    <w:rsid w:val="00746105"/>
    <w:rsid w:val="0074628C"/>
    <w:rsid w:val="0074640E"/>
    <w:rsid w:val="00746437"/>
    <w:rsid w:val="0074654E"/>
    <w:rsid w:val="0074676D"/>
    <w:rsid w:val="00746B75"/>
    <w:rsid w:val="00746D02"/>
    <w:rsid w:val="00746D5E"/>
    <w:rsid w:val="00746DF3"/>
    <w:rsid w:val="00747034"/>
    <w:rsid w:val="0074720C"/>
    <w:rsid w:val="007475F6"/>
    <w:rsid w:val="00747857"/>
    <w:rsid w:val="00747EFA"/>
    <w:rsid w:val="007504ED"/>
    <w:rsid w:val="0075097E"/>
    <w:rsid w:val="007510CB"/>
    <w:rsid w:val="007517A3"/>
    <w:rsid w:val="007518D4"/>
    <w:rsid w:val="00751A12"/>
    <w:rsid w:val="00751CC4"/>
    <w:rsid w:val="00752344"/>
    <w:rsid w:val="0075278E"/>
    <w:rsid w:val="0075325B"/>
    <w:rsid w:val="0075328B"/>
    <w:rsid w:val="00753D35"/>
    <w:rsid w:val="00753DAF"/>
    <w:rsid w:val="00753EA4"/>
    <w:rsid w:val="007542B6"/>
    <w:rsid w:val="00754BDF"/>
    <w:rsid w:val="00754C1F"/>
    <w:rsid w:val="00754F0B"/>
    <w:rsid w:val="007556E5"/>
    <w:rsid w:val="00755A63"/>
    <w:rsid w:val="007560D0"/>
    <w:rsid w:val="007563E2"/>
    <w:rsid w:val="0075647E"/>
    <w:rsid w:val="007567A4"/>
    <w:rsid w:val="0075684D"/>
    <w:rsid w:val="00757417"/>
    <w:rsid w:val="007575C9"/>
    <w:rsid w:val="007602B1"/>
    <w:rsid w:val="007602C9"/>
    <w:rsid w:val="007609FD"/>
    <w:rsid w:val="00760AB6"/>
    <w:rsid w:val="00760CF3"/>
    <w:rsid w:val="00760D5A"/>
    <w:rsid w:val="00760F82"/>
    <w:rsid w:val="00761012"/>
    <w:rsid w:val="0076112F"/>
    <w:rsid w:val="007617CA"/>
    <w:rsid w:val="00761936"/>
    <w:rsid w:val="00761957"/>
    <w:rsid w:val="00761EF9"/>
    <w:rsid w:val="007620C1"/>
    <w:rsid w:val="0076217F"/>
    <w:rsid w:val="007625DA"/>
    <w:rsid w:val="00762DF6"/>
    <w:rsid w:val="00762EA9"/>
    <w:rsid w:val="007631E8"/>
    <w:rsid w:val="007634B1"/>
    <w:rsid w:val="007635FE"/>
    <w:rsid w:val="00763662"/>
    <w:rsid w:val="007637DC"/>
    <w:rsid w:val="0076384E"/>
    <w:rsid w:val="00763881"/>
    <w:rsid w:val="00763D01"/>
    <w:rsid w:val="00763D52"/>
    <w:rsid w:val="00763E5B"/>
    <w:rsid w:val="00763E68"/>
    <w:rsid w:val="00764587"/>
    <w:rsid w:val="007645D1"/>
    <w:rsid w:val="00764738"/>
    <w:rsid w:val="00764ACF"/>
    <w:rsid w:val="00764E8C"/>
    <w:rsid w:val="00765763"/>
    <w:rsid w:val="00765799"/>
    <w:rsid w:val="007658A4"/>
    <w:rsid w:val="007658DD"/>
    <w:rsid w:val="00765ABB"/>
    <w:rsid w:val="00765CB7"/>
    <w:rsid w:val="00765E62"/>
    <w:rsid w:val="00765FD2"/>
    <w:rsid w:val="007660C8"/>
    <w:rsid w:val="007666B6"/>
    <w:rsid w:val="00766AB2"/>
    <w:rsid w:val="00766CEB"/>
    <w:rsid w:val="00766EDB"/>
    <w:rsid w:val="0076746D"/>
    <w:rsid w:val="007675DE"/>
    <w:rsid w:val="007675E0"/>
    <w:rsid w:val="00767B80"/>
    <w:rsid w:val="00767FE2"/>
    <w:rsid w:val="007704AC"/>
    <w:rsid w:val="00770AF9"/>
    <w:rsid w:val="00771056"/>
    <w:rsid w:val="007712D3"/>
    <w:rsid w:val="007713A1"/>
    <w:rsid w:val="00771443"/>
    <w:rsid w:val="00771AF8"/>
    <w:rsid w:val="00771D1C"/>
    <w:rsid w:val="00771EDE"/>
    <w:rsid w:val="00771EF6"/>
    <w:rsid w:val="00772545"/>
    <w:rsid w:val="00772673"/>
    <w:rsid w:val="00772DBD"/>
    <w:rsid w:val="007731D8"/>
    <w:rsid w:val="00773403"/>
    <w:rsid w:val="00773844"/>
    <w:rsid w:val="007739EE"/>
    <w:rsid w:val="00773E58"/>
    <w:rsid w:val="00774050"/>
    <w:rsid w:val="00774688"/>
    <w:rsid w:val="00774C00"/>
    <w:rsid w:val="00774D39"/>
    <w:rsid w:val="00775616"/>
    <w:rsid w:val="0077563C"/>
    <w:rsid w:val="0077582F"/>
    <w:rsid w:val="00775A0B"/>
    <w:rsid w:val="00775BA7"/>
    <w:rsid w:val="00775EB6"/>
    <w:rsid w:val="00775F3D"/>
    <w:rsid w:val="00776D4D"/>
    <w:rsid w:val="00776F1E"/>
    <w:rsid w:val="00777259"/>
    <w:rsid w:val="0077783A"/>
    <w:rsid w:val="00777953"/>
    <w:rsid w:val="00777F43"/>
    <w:rsid w:val="00777F59"/>
    <w:rsid w:val="00780492"/>
    <w:rsid w:val="00780F8A"/>
    <w:rsid w:val="007812DB"/>
    <w:rsid w:val="007815B0"/>
    <w:rsid w:val="0078161E"/>
    <w:rsid w:val="007817D0"/>
    <w:rsid w:val="00781AA0"/>
    <w:rsid w:val="00781E38"/>
    <w:rsid w:val="00781F47"/>
    <w:rsid w:val="00782466"/>
    <w:rsid w:val="00782563"/>
    <w:rsid w:val="007825E2"/>
    <w:rsid w:val="0078267F"/>
    <w:rsid w:val="00782E86"/>
    <w:rsid w:val="00782EA0"/>
    <w:rsid w:val="00782EFB"/>
    <w:rsid w:val="00783295"/>
    <w:rsid w:val="0078341C"/>
    <w:rsid w:val="00783570"/>
    <w:rsid w:val="00783723"/>
    <w:rsid w:val="00783A69"/>
    <w:rsid w:val="00783DE9"/>
    <w:rsid w:val="007842F2"/>
    <w:rsid w:val="0078432F"/>
    <w:rsid w:val="007844B3"/>
    <w:rsid w:val="00784683"/>
    <w:rsid w:val="0078472E"/>
    <w:rsid w:val="00784F12"/>
    <w:rsid w:val="00784F57"/>
    <w:rsid w:val="007851B7"/>
    <w:rsid w:val="00785422"/>
    <w:rsid w:val="0078559D"/>
    <w:rsid w:val="0078583B"/>
    <w:rsid w:val="00785905"/>
    <w:rsid w:val="00785A23"/>
    <w:rsid w:val="00785EFF"/>
    <w:rsid w:val="00786103"/>
    <w:rsid w:val="00786328"/>
    <w:rsid w:val="00786404"/>
    <w:rsid w:val="007867DA"/>
    <w:rsid w:val="00786889"/>
    <w:rsid w:val="0078698D"/>
    <w:rsid w:val="00786B07"/>
    <w:rsid w:val="00786B0F"/>
    <w:rsid w:val="00786C8D"/>
    <w:rsid w:val="0078711C"/>
    <w:rsid w:val="0078732B"/>
    <w:rsid w:val="0078741D"/>
    <w:rsid w:val="0078793C"/>
    <w:rsid w:val="00787988"/>
    <w:rsid w:val="00787FEF"/>
    <w:rsid w:val="007900A4"/>
    <w:rsid w:val="00790400"/>
    <w:rsid w:val="00790679"/>
    <w:rsid w:val="0079069A"/>
    <w:rsid w:val="00790938"/>
    <w:rsid w:val="00790FCD"/>
    <w:rsid w:val="00791019"/>
    <w:rsid w:val="00791083"/>
    <w:rsid w:val="0079177D"/>
    <w:rsid w:val="00791DFA"/>
    <w:rsid w:val="00791F0F"/>
    <w:rsid w:val="007924E6"/>
    <w:rsid w:val="00792856"/>
    <w:rsid w:val="00792E27"/>
    <w:rsid w:val="00793028"/>
    <w:rsid w:val="00793904"/>
    <w:rsid w:val="00793AA9"/>
    <w:rsid w:val="00793CB9"/>
    <w:rsid w:val="00793CDE"/>
    <w:rsid w:val="00793D0D"/>
    <w:rsid w:val="00793EA0"/>
    <w:rsid w:val="007940CA"/>
    <w:rsid w:val="007940FC"/>
    <w:rsid w:val="007942FA"/>
    <w:rsid w:val="00794664"/>
    <w:rsid w:val="007946EB"/>
    <w:rsid w:val="00794737"/>
    <w:rsid w:val="00794D3D"/>
    <w:rsid w:val="00794DC3"/>
    <w:rsid w:val="00794F33"/>
    <w:rsid w:val="00795336"/>
    <w:rsid w:val="0079555A"/>
    <w:rsid w:val="007955FD"/>
    <w:rsid w:val="007956B6"/>
    <w:rsid w:val="00795BD2"/>
    <w:rsid w:val="00795F18"/>
    <w:rsid w:val="00795FF4"/>
    <w:rsid w:val="0079611C"/>
    <w:rsid w:val="007962AB"/>
    <w:rsid w:val="00796309"/>
    <w:rsid w:val="00796410"/>
    <w:rsid w:val="0079649E"/>
    <w:rsid w:val="007964CC"/>
    <w:rsid w:val="00796590"/>
    <w:rsid w:val="00796660"/>
    <w:rsid w:val="007966CD"/>
    <w:rsid w:val="00796ACD"/>
    <w:rsid w:val="00796EC4"/>
    <w:rsid w:val="007972E4"/>
    <w:rsid w:val="007973C3"/>
    <w:rsid w:val="007974C7"/>
    <w:rsid w:val="0079789B"/>
    <w:rsid w:val="00797E41"/>
    <w:rsid w:val="007A0101"/>
    <w:rsid w:val="007A01A8"/>
    <w:rsid w:val="007A0511"/>
    <w:rsid w:val="007A0886"/>
    <w:rsid w:val="007A0D27"/>
    <w:rsid w:val="007A0DB1"/>
    <w:rsid w:val="007A0DBB"/>
    <w:rsid w:val="007A0F88"/>
    <w:rsid w:val="007A10B4"/>
    <w:rsid w:val="007A1633"/>
    <w:rsid w:val="007A1796"/>
    <w:rsid w:val="007A1C9A"/>
    <w:rsid w:val="007A1F1D"/>
    <w:rsid w:val="007A1FAA"/>
    <w:rsid w:val="007A2484"/>
    <w:rsid w:val="007A2493"/>
    <w:rsid w:val="007A2F6B"/>
    <w:rsid w:val="007A36FA"/>
    <w:rsid w:val="007A384A"/>
    <w:rsid w:val="007A3880"/>
    <w:rsid w:val="007A396B"/>
    <w:rsid w:val="007A3A40"/>
    <w:rsid w:val="007A42A4"/>
    <w:rsid w:val="007A430B"/>
    <w:rsid w:val="007A46AE"/>
    <w:rsid w:val="007A4D67"/>
    <w:rsid w:val="007A50FD"/>
    <w:rsid w:val="007A5149"/>
    <w:rsid w:val="007A55BD"/>
    <w:rsid w:val="007A55DE"/>
    <w:rsid w:val="007A5A43"/>
    <w:rsid w:val="007A5B70"/>
    <w:rsid w:val="007A5C40"/>
    <w:rsid w:val="007A5DB7"/>
    <w:rsid w:val="007A5EB3"/>
    <w:rsid w:val="007A60B8"/>
    <w:rsid w:val="007A69BE"/>
    <w:rsid w:val="007A6AA6"/>
    <w:rsid w:val="007A6EFD"/>
    <w:rsid w:val="007A70CD"/>
    <w:rsid w:val="007A7109"/>
    <w:rsid w:val="007A7255"/>
    <w:rsid w:val="007A7359"/>
    <w:rsid w:val="007A7400"/>
    <w:rsid w:val="007A7E99"/>
    <w:rsid w:val="007B023E"/>
    <w:rsid w:val="007B0253"/>
    <w:rsid w:val="007B04C5"/>
    <w:rsid w:val="007B04E3"/>
    <w:rsid w:val="007B1599"/>
    <w:rsid w:val="007B1818"/>
    <w:rsid w:val="007B1847"/>
    <w:rsid w:val="007B1FF4"/>
    <w:rsid w:val="007B2077"/>
    <w:rsid w:val="007B23E3"/>
    <w:rsid w:val="007B260E"/>
    <w:rsid w:val="007B2911"/>
    <w:rsid w:val="007B2BA4"/>
    <w:rsid w:val="007B35B0"/>
    <w:rsid w:val="007B3760"/>
    <w:rsid w:val="007B3CD3"/>
    <w:rsid w:val="007B3EC9"/>
    <w:rsid w:val="007B4D7C"/>
    <w:rsid w:val="007B4E3C"/>
    <w:rsid w:val="007B500A"/>
    <w:rsid w:val="007B5115"/>
    <w:rsid w:val="007B5306"/>
    <w:rsid w:val="007B54BB"/>
    <w:rsid w:val="007B59D0"/>
    <w:rsid w:val="007B5A02"/>
    <w:rsid w:val="007B5A7D"/>
    <w:rsid w:val="007B62FA"/>
    <w:rsid w:val="007B6C01"/>
    <w:rsid w:val="007B6C08"/>
    <w:rsid w:val="007B71A5"/>
    <w:rsid w:val="007B7238"/>
    <w:rsid w:val="007B7434"/>
    <w:rsid w:val="007B7738"/>
    <w:rsid w:val="007B7A78"/>
    <w:rsid w:val="007B7A89"/>
    <w:rsid w:val="007B7B79"/>
    <w:rsid w:val="007B7E9E"/>
    <w:rsid w:val="007B7F3D"/>
    <w:rsid w:val="007C0068"/>
    <w:rsid w:val="007C0161"/>
    <w:rsid w:val="007C03D3"/>
    <w:rsid w:val="007C044A"/>
    <w:rsid w:val="007C070E"/>
    <w:rsid w:val="007C0BDD"/>
    <w:rsid w:val="007C0BE0"/>
    <w:rsid w:val="007C0CEC"/>
    <w:rsid w:val="007C0E75"/>
    <w:rsid w:val="007C10DE"/>
    <w:rsid w:val="007C171A"/>
    <w:rsid w:val="007C1789"/>
    <w:rsid w:val="007C17D4"/>
    <w:rsid w:val="007C19E2"/>
    <w:rsid w:val="007C22B1"/>
    <w:rsid w:val="007C2488"/>
    <w:rsid w:val="007C26F0"/>
    <w:rsid w:val="007C2D84"/>
    <w:rsid w:val="007C2EF9"/>
    <w:rsid w:val="007C2F47"/>
    <w:rsid w:val="007C331A"/>
    <w:rsid w:val="007C3878"/>
    <w:rsid w:val="007C3A0E"/>
    <w:rsid w:val="007C3CFF"/>
    <w:rsid w:val="007C447F"/>
    <w:rsid w:val="007C45D8"/>
    <w:rsid w:val="007C4648"/>
    <w:rsid w:val="007C468A"/>
    <w:rsid w:val="007C4CF6"/>
    <w:rsid w:val="007C50E5"/>
    <w:rsid w:val="007C5876"/>
    <w:rsid w:val="007C58FE"/>
    <w:rsid w:val="007C5B71"/>
    <w:rsid w:val="007C5DA3"/>
    <w:rsid w:val="007C6093"/>
    <w:rsid w:val="007C63EB"/>
    <w:rsid w:val="007C6523"/>
    <w:rsid w:val="007C663B"/>
    <w:rsid w:val="007C6B1B"/>
    <w:rsid w:val="007C6C5F"/>
    <w:rsid w:val="007C6FA0"/>
    <w:rsid w:val="007C71FA"/>
    <w:rsid w:val="007C7847"/>
    <w:rsid w:val="007C7BCD"/>
    <w:rsid w:val="007C7DC8"/>
    <w:rsid w:val="007D04A2"/>
    <w:rsid w:val="007D06D4"/>
    <w:rsid w:val="007D074C"/>
    <w:rsid w:val="007D0D45"/>
    <w:rsid w:val="007D0F16"/>
    <w:rsid w:val="007D10CE"/>
    <w:rsid w:val="007D1294"/>
    <w:rsid w:val="007D1AED"/>
    <w:rsid w:val="007D1E97"/>
    <w:rsid w:val="007D2164"/>
    <w:rsid w:val="007D2235"/>
    <w:rsid w:val="007D2D3D"/>
    <w:rsid w:val="007D3033"/>
    <w:rsid w:val="007D32FB"/>
    <w:rsid w:val="007D370B"/>
    <w:rsid w:val="007D3AA8"/>
    <w:rsid w:val="007D3E3A"/>
    <w:rsid w:val="007D3FCD"/>
    <w:rsid w:val="007D46CA"/>
    <w:rsid w:val="007D4E0E"/>
    <w:rsid w:val="007D4E7A"/>
    <w:rsid w:val="007D56DF"/>
    <w:rsid w:val="007D5778"/>
    <w:rsid w:val="007D5C80"/>
    <w:rsid w:val="007D66C5"/>
    <w:rsid w:val="007D6898"/>
    <w:rsid w:val="007D6B00"/>
    <w:rsid w:val="007D73D6"/>
    <w:rsid w:val="007D74B1"/>
    <w:rsid w:val="007D756B"/>
    <w:rsid w:val="007D7726"/>
    <w:rsid w:val="007D7BFE"/>
    <w:rsid w:val="007D7E6D"/>
    <w:rsid w:val="007D7F7A"/>
    <w:rsid w:val="007E00F2"/>
    <w:rsid w:val="007E0522"/>
    <w:rsid w:val="007E05E8"/>
    <w:rsid w:val="007E082E"/>
    <w:rsid w:val="007E0962"/>
    <w:rsid w:val="007E1AD2"/>
    <w:rsid w:val="007E1CB2"/>
    <w:rsid w:val="007E1EAA"/>
    <w:rsid w:val="007E2085"/>
    <w:rsid w:val="007E23B3"/>
    <w:rsid w:val="007E2408"/>
    <w:rsid w:val="007E2573"/>
    <w:rsid w:val="007E28AC"/>
    <w:rsid w:val="007E296D"/>
    <w:rsid w:val="007E2A9A"/>
    <w:rsid w:val="007E2DED"/>
    <w:rsid w:val="007E311F"/>
    <w:rsid w:val="007E3645"/>
    <w:rsid w:val="007E3C57"/>
    <w:rsid w:val="007E3E46"/>
    <w:rsid w:val="007E4216"/>
    <w:rsid w:val="007E43E4"/>
    <w:rsid w:val="007E43FA"/>
    <w:rsid w:val="007E44B4"/>
    <w:rsid w:val="007E44BA"/>
    <w:rsid w:val="007E4A40"/>
    <w:rsid w:val="007E582C"/>
    <w:rsid w:val="007E5CDB"/>
    <w:rsid w:val="007E5CF5"/>
    <w:rsid w:val="007E5F47"/>
    <w:rsid w:val="007E6442"/>
    <w:rsid w:val="007E6691"/>
    <w:rsid w:val="007E672A"/>
    <w:rsid w:val="007E693B"/>
    <w:rsid w:val="007E6C2F"/>
    <w:rsid w:val="007E6DF8"/>
    <w:rsid w:val="007E70B4"/>
    <w:rsid w:val="007F0277"/>
    <w:rsid w:val="007F02F2"/>
    <w:rsid w:val="007F0525"/>
    <w:rsid w:val="007F0659"/>
    <w:rsid w:val="007F07A4"/>
    <w:rsid w:val="007F0AA9"/>
    <w:rsid w:val="007F0D61"/>
    <w:rsid w:val="007F0EAE"/>
    <w:rsid w:val="007F12C9"/>
    <w:rsid w:val="007F13B1"/>
    <w:rsid w:val="007F14CA"/>
    <w:rsid w:val="007F1534"/>
    <w:rsid w:val="007F17D4"/>
    <w:rsid w:val="007F1B3D"/>
    <w:rsid w:val="007F1EB7"/>
    <w:rsid w:val="007F2104"/>
    <w:rsid w:val="007F2378"/>
    <w:rsid w:val="007F297A"/>
    <w:rsid w:val="007F29E0"/>
    <w:rsid w:val="007F2A9F"/>
    <w:rsid w:val="007F3402"/>
    <w:rsid w:val="007F3B7E"/>
    <w:rsid w:val="007F3C40"/>
    <w:rsid w:val="007F41B3"/>
    <w:rsid w:val="007F4790"/>
    <w:rsid w:val="007F4869"/>
    <w:rsid w:val="007F4E64"/>
    <w:rsid w:val="007F4F0D"/>
    <w:rsid w:val="007F4FC1"/>
    <w:rsid w:val="007F5056"/>
    <w:rsid w:val="007F5338"/>
    <w:rsid w:val="007F54C0"/>
    <w:rsid w:val="007F592A"/>
    <w:rsid w:val="007F5961"/>
    <w:rsid w:val="007F5C73"/>
    <w:rsid w:val="007F60E3"/>
    <w:rsid w:val="007F60FC"/>
    <w:rsid w:val="007F6331"/>
    <w:rsid w:val="007F63C7"/>
    <w:rsid w:val="007F65B4"/>
    <w:rsid w:val="007F68D7"/>
    <w:rsid w:val="007F6C72"/>
    <w:rsid w:val="007F6CBC"/>
    <w:rsid w:val="007F6D74"/>
    <w:rsid w:val="007F6E4B"/>
    <w:rsid w:val="007F7430"/>
    <w:rsid w:val="007F796C"/>
    <w:rsid w:val="007F7B1F"/>
    <w:rsid w:val="007F7CCE"/>
    <w:rsid w:val="007F7D21"/>
    <w:rsid w:val="0080015C"/>
    <w:rsid w:val="0080026A"/>
    <w:rsid w:val="00800343"/>
    <w:rsid w:val="0080121C"/>
    <w:rsid w:val="008013E5"/>
    <w:rsid w:val="008018A4"/>
    <w:rsid w:val="00801A0C"/>
    <w:rsid w:val="0080256D"/>
    <w:rsid w:val="0080261C"/>
    <w:rsid w:val="00802711"/>
    <w:rsid w:val="00802C0E"/>
    <w:rsid w:val="00802D20"/>
    <w:rsid w:val="00802D6C"/>
    <w:rsid w:val="00802DC7"/>
    <w:rsid w:val="00803050"/>
    <w:rsid w:val="0080330A"/>
    <w:rsid w:val="00803485"/>
    <w:rsid w:val="008037B8"/>
    <w:rsid w:val="00803FD7"/>
    <w:rsid w:val="0080412E"/>
    <w:rsid w:val="00804140"/>
    <w:rsid w:val="0080414F"/>
    <w:rsid w:val="008042A7"/>
    <w:rsid w:val="008042AB"/>
    <w:rsid w:val="0080485D"/>
    <w:rsid w:val="00804868"/>
    <w:rsid w:val="008049F2"/>
    <w:rsid w:val="00804E0F"/>
    <w:rsid w:val="00804F44"/>
    <w:rsid w:val="008050E4"/>
    <w:rsid w:val="008051A5"/>
    <w:rsid w:val="00805582"/>
    <w:rsid w:val="0080592E"/>
    <w:rsid w:val="00805A19"/>
    <w:rsid w:val="00805BBE"/>
    <w:rsid w:val="00805C05"/>
    <w:rsid w:val="00805D4A"/>
    <w:rsid w:val="00805E98"/>
    <w:rsid w:val="00806FCA"/>
    <w:rsid w:val="008072AE"/>
    <w:rsid w:val="0080797E"/>
    <w:rsid w:val="00807B21"/>
    <w:rsid w:val="00807C1E"/>
    <w:rsid w:val="00807C75"/>
    <w:rsid w:val="00807EF6"/>
    <w:rsid w:val="008106EA"/>
    <w:rsid w:val="00810B0F"/>
    <w:rsid w:val="00810B6D"/>
    <w:rsid w:val="00810EF1"/>
    <w:rsid w:val="0081136A"/>
    <w:rsid w:val="00811552"/>
    <w:rsid w:val="008117CE"/>
    <w:rsid w:val="0081185D"/>
    <w:rsid w:val="008119D0"/>
    <w:rsid w:val="00811AF7"/>
    <w:rsid w:val="008120FE"/>
    <w:rsid w:val="00812157"/>
    <w:rsid w:val="008123A3"/>
    <w:rsid w:val="008124FB"/>
    <w:rsid w:val="008125D1"/>
    <w:rsid w:val="00812626"/>
    <w:rsid w:val="008128D8"/>
    <w:rsid w:val="008129C0"/>
    <w:rsid w:val="00812C6D"/>
    <w:rsid w:val="00813172"/>
    <w:rsid w:val="0081352D"/>
    <w:rsid w:val="0081359E"/>
    <w:rsid w:val="00813766"/>
    <w:rsid w:val="00813A10"/>
    <w:rsid w:val="00813F23"/>
    <w:rsid w:val="00814217"/>
    <w:rsid w:val="00814338"/>
    <w:rsid w:val="00814391"/>
    <w:rsid w:val="008144BB"/>
    <w:rsid w:val="0081471E"/>
    <w:rsid w:val="00814730"/>
    <w:rsid w:val="00814BE5"/>
    <w:rsid w:val="00814D1C"/>
    <w:rsid w:val="00814EAB"/>
    <w:rsid w:val="008154FC"/>
    <w:rsid w:val="0081590E"/>
    <w:rsid w:val="00815E4D"/>
    <w:rsid w:val="00815F84"/>
    <w:rsid w:val="00815FE2"/>
    <w:rsid w:val="008161D2"/>
    <w:rsid w:val="008161FE"/>
    <w:rsid w:val="00816310"/>
    <w:rsid w:val="0081661D"/>
    <w:rsid w:val="008166C7"/>
    <w:rsid w:val="00816797"/>
    <w:rsid w:val="00816B56"/>
    <w:rsid w:val="00816D39"/>
    <w:rsid w:val="00816FCB"/>
    <w:rsid w:val="00817016"/>
    <w:rsid w:val="00817071"/>
    <w:rsid w:val="00817F2F"/>
    <w:rsid w:val="00817F97"/>
    <w:rsid w:val="00820126"/>
    <w:rsid w:val="0082018D"/>
    <w:rsid w:val="0082023A"/>
    <w:rsid w:val="0082055B"/>
    <w:rsid w:val="008211B5"/>
    <w:rsid w:val="00821325"/>
    <w:rsid w:val="0082167E"/>
    <w:rsid w:val="008218AF"/>
    <w:rsid w:val="008220BF"/>
    <w:rsid w:val="00822845"/>
    <w:rsid w:val="0082307B"/>
    <w:rsid w:val="008234C6"/>
    <w:rsid w:val="00823646"/>
    <w:rsid w:val="008237E6"/>
    <w:rsid w:val="00823836"/>
    <w:rsid w:val="00823A77"/>
    <w:rsid w:val="00823B17"/>
    <w:rsid w:val="00823E30"/>
    <w:rsid w:val="00824443"/>
    <w:rsid w:val="00824447"/>
    <w:rsid w:val="008246E7"/>
    <w:rsid w:val="008246F8"/>
    <w:rsid w:val="00824737"/>
    <w:rsid w:val="008248F1"/>
    <w:rsid w:val="00824AE0"/>
    <w:rsid w:val="00824C9E"/>
    <w:rsid w:val="00824F3F"/>
    <w:rsid w:val="008251D4"/>
    <w:rsid w:val="00825751"/>
    <w:rsid w:val="00825A17"/>
    <w:rsid w:val="00825D9C"/>
    <w:rsid w:val="00826165"/>
    <w:rsid w:val="0082639B"/>
    <w:rsid w:val="00826750"/>
    <w:rsid w:val="00826F45"/>
    <w:rsid w:val="008272D9"/>
    <w:rsid w:val="00827422"/>
    <w:rsid w:val="0082763E"/>
    <w:rsid w:val="00827763"/>
    <w:rsid w:val="00827986"/>
    <w:rsid w:val="00827BA3"/>
    <w:rsid w:val="008301D8"/>
    <w:rsid w:val="00830223"/>
    <w:rsid w:val="00830C23"/>
    <w:rsid w:val="00830CEE"/>
    <w:rsid w:val="00830F5C"/>
    <w:rsid w:val="0083140D"/>
    <w:rsid w:val="0083164B"/>
    <w:rsid w:val="008317EF"/>
    <w:rsid w:val="00831A2F"/>
    <w:rsid w:val="00831CEF"/>
    <w:rsid w:val="00831EC4"/>
    <w:rsid w:val="00832A0D"/>
    <w:rsid w:val="00832BA5"/>
    <w:rsid w:val="00832BD2"/>
    <w:rsid w:val="0083306A"/>
    <w:rsid w:val="00833A80"/>
    <w:rsid w:val="00833D3B"/>
    <w:rsid w:val="00834439"/>
    <w:rsid w:val="00834600"/>
    <w:rsid w:val="00834629"/>
    <w:rsid w:val="00834A94"/>
    <w:rsid w:val="00834B36"/>
    <w:rsid w:val="00834CD5"/>
    <w:rsid w:val="00834D31"/>
    <w:rsid w:val="00834FE9"/>
    <w:rsid w:val="00835410"/>
    <w:rsid w:val="00835440"/>
    <w:rsid w:val="008355D7"/>
    <w:rsid w:val="00835767"/>
    <w:rsid w:val="00835796"/>
    <w:rsid w:val="0083585F"/>
    <w:rsid w:val="00835E55"/>
    <w:rsid w:val="00836047"/>
    <w:rsid w:val="008362A2"/>
    <w:rsid w:val="0083666C"/>
    <w:rsid w:val="00836693"/>
    <w:rsid w:val="0083670F"/>
    <w:rsid w:val="008369AB"/>
    <w:rsid w:val="00836E1B"/>
    <w:rsid w:val="00836FC3"/>
    <w:rsid w:val="0083733C"/>
    <w:rsid w:val="00837723"/>
    <w:rsid w:val="0083787A"/>
    <w:rsid w:val="008378A8"/>
    <w:rsid w:val="00837A62"/>
    <w:rsid w:val="00837CA1"/>
    <w:rsid w:val="00840239"/>
    <w:rsid w:val="00841089"/>
    <w:rsid w:val="00841614"/>
    <w:rsid w:val="0084171C"/>
    <w:rsid w:val="0084198D"/>
    <w:rsid w:val="008419AB"/>
    <w:rsid w:val="00841DD2"/>
    <w:rsid w:val="00841E73"/>
    <w:rsid w:val="008421AF"/>
    <w:rsid w:val="00842A58"/>
    <w:rsid w:val="00842C91"/>
    <w:rsid w:val="00842E5C"/>
    <w:rsid w:val="00843240"/>
    <w:rsid w:val="0084355C"/>
    <w:rsid w:val="0084361E"/>
    <w:rsid w:val="008436CE"/>
    <w:rsid w:val="00843C07"/>
    <w:rsid w:val="00844016"/>
    <w:rsid w:val="008445C3"/>
    <w:rsid w:val="0084473D"/>
    <w:rsid w:val="00844CB2"/>
    <w:rsid w:val="008451F2"/>
    <w:rsid w:val="00845963"/>
    <w:rsid w:val="00845F41"/>
    <w:rsid w:val="0084619D"/>
    <w:rsid w:val="00846473"/>
    <w:rsid w:val="008464F6"/>
    <w:rsid w:val="00846668"/>
    <w:rsid w:val="00846B43"/>
    <w:rsid w:val="00846BAF"/>
    <w:rsid w:val="00847303"/>
    <w:rsid w:val="008475A4"/>
    <w:rsid w:val="008478FC"/>
    <w:rsid w:val="00847A65"/>
    <w:rsid w:val="00850195"/>
    <w:rsid w:val="008502B5"/>
    <w:rsid w:val="00850542"/>
    <w:rsid w:val="008505B9"/>
    <w:rsid w:val="0085077F"/>
    <w:rsid w:val="008514B3"/>
    <w:rsid w:val="008522A2"/>
    <w:rsid w:val="00852938"/>
    <w:rsid w:val="00852CF6"/>
    <w:rsid w:val="00853983"/>
    <w:rsid w:val="008541BE"/>
    <w:rsid w:val="00854299"/>
    <w:rsid w:val="00854A4F"/>
    <w:rsid w:val="00854B10"/>
    <w:rsid w:val="00854B7B"/>
    <w:rsid w:val="00854D45"/>
    <w:rsid w:val="00854F3C"/>
    <w:rsid w:val="0085506C"/>
    <w:rsid w:val="00855623"/>
    <w:rsid w:val="00855697"/>
    <w:rsid w:val="0085578B"/>
    <w:rsid w:val="00855FB7"/>
    <w:rsid w:val="008560BC"/>
    <w:rsid w:val="008561B7"/>
    <w:rsid w:val="008561C4"/>
    <w:rsid w:val="00856271"/>
    <w:rsid w:val="0085636A"/>
    <w:rsid w:val="0085654E"/>
    <w:rsid w:val="00856D6F"/>
    <w:rsid w:val="00856DA7"/>
    <w:rsid w:val="00856DF5"/>
    <w:rsid w:val="00857409"/>
    <w:rsid w:val="00857849"/>
    <w:rsid w:val="00857DE8"/>
    <w:rsid w:val="00860029"/>
    <w:rsid w:val="0086089E"/>
    <w:rsid w:val="00860924"/>
    <w:rsid w:val="00860C87"/>
    <w:rsid w:val="00860CC3"/>
    <w:rsid w:val="008611F4"/>
    <w:rsid w:val="00861559"/>
    <w:rsid w:val="00861840"/>
    <w:rsid w:val="00861E6D"/>
    <w:rsid w:val="008626B0"/>
    <w:rsid w:val="00862847"/>
    <w:rsid w:val="0086287A"/>
    <w:rsid w:val="00862AD9"/>
    <w:rsid w:val="00862F41"/>
    <w:rsid w:val="008632CA"/>
    <w:rsid w:val="008639C3"/>
    <w:rsid w:val="00863FA7"/>
    <w:rsid w:val="00863FCF"/>
    <w:rsid w:val="008643E8"/>
    <w:rsid w:val="00864525"/>
    <w:rsid w:val="00864759"/>
    <w:rsid w:val="00864B7B"/>
    <w:rsid w:val="00864F1B"/>
    <w:rsid w:val="00865CF5"/>
    <w:rsid w:val="0086690D"/>
    <w:rsid w:val="00866A2D"/>
    <w:rsid w:val="00866DD3"/>
    <w:rsid w:val="00866F48"/>
    <w:rsid w:val="008670C2"/>
    <w:rsid w:val="0086729C"/>
    <w:rsid w:val="008672A3"/>
    <w:rsid w:val="0086740C"/>
    <w:rsid w:val="00867BA5"/>
    <w:rsid w:val="00867C47"/>
    <w:rsid w:val="00867ED3"/>
    <w:rsid w:val="008701EB"/>
    <w:rsid w:val="00870671"/>
    <w:rsid w:val="00870C37"/>
    <w:rsid w:val="00870EED"/>
    <w:rsid w:val="00870EEF"/>
    <w:rsid w:val="00871817"/>
    <w:rsid w:val="008719B2"/>
    <w:rsid w:val="008719E0"/>
    <w:rsid w:val="00871ADF"/>
    <w:rsid w:val="008720D8"/>
    <w:rsid w:val="008722F7"/>
    <w:rsid w:val="0087241C"/>
    <w:rsid w:val="00872FA7"/>
    <w:rsid w:val="008732DF"/>
    <w:rsid w:val="00873595"/>
    <w:rsid w:val="0087359B"/>
    <w:rsid w:val="0087365A"/>
    <w:rsid w:val="00873749"/>
    <w:rsid w:val="00873A56"/>
    <w:rsid w:val="00873CFF"/>
    <w:rsid w:val="00873EA9"/>
    <w:rsid w:val="008741B8"/>
    <w:rsid w:val="008741F6"/>
    <w:rsid w:val="00874312"/>
    <w:rsid w:val="0087444F"/>
    <w:rsid w:val="00874A58"/>
    <w:rsid w:val="00875348"/>
    <w:rsid w:val="0087536F"/>
    <w:rsid w:val="0087595D"/>
    <w:rsid w:val="00875AD6"/>
    <w:rsid w:val="00875C6B"/>
    <w:rsid w:val="00876141"/>
    <w:rsid w:val="0087666A"/>
    <w:rsid w:val="008766E6"/>
    <w:rsid w:val="00876D2C"/>
    <w:rsid w:val="00877066"/>
    <w:rsid w:val="008770C0"/>
    <w:rsid w:val="008770CC"/>
    <w:rsid w:val="0087741A"/>
    <w:rsid w:val="008778D3"/>
    <w:rsid w:val="0087791F"/>
    <w:rsid w:val="00877D09"/>
    <w:rsid w:val="00877F75"/>
    <w:rsid w:val="00877FB4"/>
    <w:rsid w:val="00880316"/>
    <w:rsid w:val="00880554"/>
    <w:rsid w:val="0088057A"/>
    <w:rsid w:val="00880721"/>
    <w:rsid w:val="00880D32"/>
    <w:rsid w:val="00880DC4"/>
    <w:rsid w:val="00880FBE"/>
    <w:rsid w:val="0088145B"/>
    <w:rsid w:val="008816FA"/>
    <w:rsid w:val="0088174B"/>
    <w:rsid w:val="008822A2"/>
    <w:rsid w:val="00882C6B"/>
    <w:rsid w:val="008832E4"/>
    <w:rsid w:val="0088346B"/>
    <w:rsid w:val="008834AB"/>
    <w:rsid w:val="00883510"/>
    <w:rsid w:val="0088351C"/>
    <w:rsid w:val="0088461C"/>
    <w:rsid w:val="008847C1"/>
    <w:rsid w:val="00884DD0"/>
    <w:rsid w:val="00884E83"/>
    <w:rsid w:val="00884EA4"/>
    <w:rsid w:val="008856E6"/>
    <w:rsid w:val="00885880"/>
    <w:rsid w:val="00885BD2"/>
    <w:rsid w:val="00886143"/>
    <w:rsid w:val="00886694"/>
    <w:rsid w:val="00886A09"/>
    <w:rsid w:val="0088706B"/>
    <w:rsid w:val="008877A7"/>
    <w:rsid w:val="008878DB"/>
    <w:rsid w:val="00887F31"/>
    <w:rsid w:val="008901ED"/>
    <w:rsid w:val="00890784"/>
    <w:rsid w:val="00890814"/>
    <w:rsid w:val="00890E1C"/>
    <w:rsid w:val="008910C7"/>
    <w:rsid w:val="0089117E"/>
    <w:rsid w:val="008912BE"/>
    <w:rsid w:val="0089162E"/>
    <w:rsid w:val="00891920"/>
    <w:rsid w:val="00891A0B"/>
    <w:rsid w:val="00891B41"/>
    <w:rsid w:val="00891C0E"/>
    <w:rsid w:val="00891E1F"/>
    <w:rsid w:val="00892039"/>
    <w:rsid w:val="00892096"/>
    <w:rsid w:val="008923D1"/>
    <w:rsid w:val="00892781"/>
    <w:rsid w:val="00892877"/>
    <w:rsid w:val="00892A16"/>
    <w:rsid w:val="00892BE6"/>
    <w:rsid w:val="008932A7"/>
    <w:rsid w:val="00893490"/>
    <w:rsid w:val="0089369B"/>
    <w:rsid w:val="0089383A"/>
    <w:rsid w:val="00893881"/>
    <w:rsid w:val="00893E71"/>
    <w:rsid w:val="00894086"/>
    <w:rsid w:val="00894252"/>
    <w:rsid w:val="008942DB"/>
    <w:rsid w:val="00894479"/>
    <w:rsid w:val="008947B2"/>
    <w:rsid w:val="00894A51"/>
    <w:rsid w:val="00894B90"/>
    <w:rsid w:val="00894F3E"/>
    <w:rsid w:val="00895062"/>
    <w:rsid w:val="00895164"/>
    <w:rsid w:val="008951AB"/>
    <w:rsid w:val="008956CC"/>
    <w:rsid w:val="00895769"/>
    <w:rsid w:val="00895BE7"/>
    <w:rsid w:val="00896584"/>
    <w:rsid w:val="00896628"/>
    <w:rsid w:val="00896796"/>
    <w:rsid w:val="00896C65"/>
    <w:rsid w:val="00896D33"/>
    <w:rsid w:val="00896D77"/>
    <w:rsid w:val="00896ECC"/>
    <w:rsid w:val="008974BB"/>
    <w:rsid w:val="00897922"/>
    <w:rsid w:val="008979B7"/>
    <w:rsid w:val="00897A85"/>
    <w:rsid w:val="00897B33"/>
    <w:rsid w:val="00897BB8"/>
    <w:rsid w:val="00897BC5"/>
    <w:rsid w:val="008A013D"/>
    <w:rsid w:val="008A0441"/>
    <w:rsid w:val="008A07F5"/>
    <w:rsid w:val="008A0827"/>
    <w:rsid w:val="008A0C2D"/>
    <w:rsid w:val="008A13C8"/>
    <w:rsid w:val="008A16A6"/>
    <w:rsid w:val="008A1797"/>
    <w:rsid w:val="008A182D"/>
    <w:rsid w:val="008A1E27"/>
    <w:rsid w:val="008A240F"/>
    <w:rsid w:val="008A2BF5"/>
    <w:rsid w:val="008A2D10"/>
    <w:rsid w:val="008A2F99"/>
    <w:rsid w:val="008A2FB3"/>
    <w:rsid w:val="008A3077"/>
    <w:rsid w:val="008A39C5"/>
    <w:rsid w:val="008A3F2A"/>
    <w:rsid w:val="008A403C"/>
    <w:rsid w:val="008A41A3"/>
    <w:rsid w:val="008A4385"/>
    <w:rsid w:val="008A4F35"/>
    <w:rsid w:val="008A552F"/>
    <w:rsid w:val="008A5B85"/>
    <w:rsid w:val="008A5DCC"/>
    <w:rsid w:val="008A5DFC"/>
    <w:rsid w:val="008A5F6F"/>
    <w:rsid w:val="008A6353"/>
    <w:rsid w:val="008A648C"/>
    <w:rsid w:val="008A6640"/>
    <w:rsid w:val="008A6809"/>
    <w:rsid w:val="008A680D"/>
    <w:rsid w:val="008A6905"/>
    <w:rsid w:val="008A6ABE"/>
    <w:rsid w:val="008A6F0C"/>
    <w:rsid w:val="008A6FFF"/>
    <w:rsid w:val="008A71BC"/>
    <w:rsid w:val="008A7368"/>
    <w:rsid w:val="008A7423"/>
    <w:rsid w:val="008A7A04"/>
    <w:rsid w:val="008A7CF1"/>
    <w:rsid w:val="008B026B"/>
    <w:rsid w:val="008B0563"/>
    <w:rsid w:val="008B0B06"/>
    <w:rsid w:val="008B0C5C"/>
    <w:rsid w:val="008B0F0C"/>
    <w:rsid w:val="008B0F77"/>
    <w:rsid w:val="008B12C1"/>
    <w:rsid w:val="008B16BE"/>
    <w:rsid w:val="008B1C29"/>
    <w:rsid w:val="008B1F15"/>
    <w:rsid w:val="008B258D"/>
    <w:rsid w:val="008B2AD2"/>
    <w:rsid w:val="008B2B24"/>
    <w:rsid w:val="008B2E53"/>
    <w:rsid w:val="008B34DB"/>
    <w:rsid w:val="008B3530"/>
    <w:rsid w:val="008B35FB"/>
    <w:rsid w:val="008B369E"/>
    <w:rsid w:val="008B38D1"/>
    <w:rsid w:val="008B3EFD"/>
    <w:rsid w:val="008B3F2A"/>
    <w:rsid w:val="008B4339"/>
    <w:rsid w:val="008B45D1"/>
    <w:rsid w:val="008B4734"/>
    <w:rsid w:val="008B47F9"/>
    <w:rsid w:val="008B4E15"/>
    <w:rsid w:val="008B4E82"/>
    <w:rsid w:val="008B503D"/>
    <w:rsid w:val="008B549F"/>
    <w:rsid w:val="008B54C7"/>
    <w:rsid w:val="008B585F"/>
    <w:rsid w:val="008B5868"/>
    <w:rsid w:val="008B5D68"/>
    <w:rsid w:val="008B5DFE"/>
    <w:rsid w:val="008B5EED"/>
    <w:rsid w:val="008B6556"/>
    <w:rsid w:val="008B65EC"/>
    <w:rsid w:val="008B6640"/>
    <w:rsid w:val="008B677C"/>
    <w:rsid w:val="008B6907"/>
    <w:rsid w:val="008B6BA5"/>
    <w:rsid w:val="008B6BAF"/>
    <w:rsid w:val="008B6FD4"/>
    <w:rsid w:val="008B755E"/>
    <w:rsid w:val="008B780A"/>
    <w:rsid w:val="008B79D9"/>
    <w:rsid w:val="008C002E"/>
    <w:rsid w:val="008C022F"/>
    <w:rsid w:val="008C0692"/>
    <w:rsid w:val="008C078F"/>
    <w:rsid w:val="008C0996"/>
    <w:rsid w:val="008C0BDC"/>
    <w:rsid w:val="008C1058"/>
    <w:rsid w:val="008C118D"/>
    <w:rsid w:val="008C123A"/>
    <w:rsid w:val="008C12A5"/>
    <w:rsid w:val="008C13D0"/>
    <w:rsid w:val="008C15A5"/>
    <w:rsid w:val="008C1A80"/>
    <w:rsid w:val="008C1DDA"/>
    <w:rsid w:val="008C1ECF"/>
    <w:rsid w:val="008C1F9A"/>
    <w:rsid w:val="008C2015"/>
    <w:rsid w:val="008C2022"/>
    <w:rsid w:val="008C21EA"/>
    <w:rsid w:val="008C232E"/>
    <w:rsid w:val="008C2450"/>
    <w:rsid w:val="008C249F"/>
    <w:rsid w:val="008C2A26"/>
    <w:rsid w:val="008C2C82"/>
    <w:rsid w:val="008C2D0B"/>
    <w:rsid w:val="008C30D6"/>
    <w:rsid w:val="008C32B7"/>
    <w:rsid w:val="008C3366"/>
    <w:rsid w:val="008C34A9"/>
    <w:rsid w:val="008C35EF"/>
    <w:rsid w:val="008C376C"/>
    <w:rsid w:val="008C3A0C"/>
    <w:rsid w:val="008C3B28"/>
    <w:rsid w:val="008C3E93"/>
    <w:rsid w:val="008C3F16"/>
    <w:rsid w:val="008C40DD"/>
    <w:rsid w:val="008C4268"/>
    <w:rsid w:val="008C4278"/>
    <w:rsid w:val="008C4B2F"/>
    <w:rsid w:val="008C4F48"/>
    <w:rsid w:val="008C4FAB"/>
    <w:rsid w:val="008C5146"/>
    <w:rsid w:val="008C572F"/>
    <w:rsid w:val="008C585F"/>
    <w:rsid w:val="008C5BB0"/>
    <w:rsid w:val="008C5D81"/>
    <w:rsid w:val="008C5D9F"/>
    <w:rsid w:val="008C5F6C"/>
    <w:rsid w:val="008C5F88"/>
    <w:rsid w:val="008C601E"/>
    <w:rsid w:val="008C6050"/>
    <w:rsid w:val="008C60DE"/>
    <w:rsid w:val="008C616A"/>
    <w:rsid w:val="008C62BC"/>
    <w:rsid w:val="008C64C4"/>
    <w:rsid w:val="008C6A09"/>
    <w:rsid w:val="008C6C20"/>
    <w:rsid w:val="008C7AEB"/>
    <w:rsid w:val="008C7B79"/>
    <w:rsid w:val="008D01F2"/>
    <w:rsid w:val="008D050C"/>
    <w:rsid w:val="008D0A22"/>
    <w:rsid w:val="008D0C5B"/>
    <w:rsid w:val="008D0F57"/>
    <w:rsid w:val="008D0F84"/>
    <w:rsid w:val="008D1011"/>
    <w:rsid w:val="008D102C"/>
    <w:rsid w:val="008D109E"/>
    <w:rsid w:val="008D1192"/>
    <w:rsid w:val="008D16FD"/>
    <w:rsid w:val="008D1E36"/>
    <w:rsid w:val="008D28FD"/>
    <w:rsid w:val="008D2911"/>
    <w:rsid w:val="008D2996"/>
    <w:rsid w:val="008D30DB"/>
    <w:rsid w:val="008D31D3"/>
    <w:rsid w:val="008D3344"/>
    <w:rsid w:val="008D377B"/>
    <w:rsid w:val="008D3867"/>
    <w:rsid w:val="008D39C1"/>
    <w:rsid w:val="008D3B49"/>
    <w:rsid w:val="008D3DFB"/>
    <w:rsid w:val="008D400E"/>
    <w:rsid w:val="008D43D8"/>
    <w:rsid w:val="008D44E2"/>
    <w:rsid w:val="008D47A2"/>
    <w:rsid w:val="008D482B"/>
    <w:rsid w:val="008D49CB"/>
    <w:rsid w:val="008D55F1"/>
    <w:rsid w:val="008D5A36"/>
    <w:rsid w:val="008D5A86"/>
    <w:rsid w:val="008D5BF1"/>
    <w:rsid w:val="008D6169"/>
    <w:rsid w:val="008D64D1"/>
    <w:rsid w:val="008D67D1"/>
    <w:rsid w:val="008D6889"/>
    <w:rsid w:val="008D69A8"/>
    <w:rsid w:val="008D69F1"/>
    <w:rsid w:val="008D6E25"/>
    <w:rsid w:val="008D6F9A"/>
    <w:rsid w:val="008D71CE"/>
    <w:rsid w:val="008D7713"/>
    <w:rsid w:val="008D7763"/>
    <w:rsid w:val="008D7995"/>
    <w:rsid w:val="008D7B95"/>
    <w:rsid w:val="008D7FE2"/>
    <w:rsid w:val="008E0003"/>
    <w:rsid w:val="008E00F4"/>
    <w:rsid w:val="008E05A1"/>
    <w:rsid w:val="008E05CA"/>
    <w:rsid w:val="008E0894"/>
    <w:rsid w:val="008E1000"/>
    <w:rsid w:val="008E108C"/>
    <w:rsid w:val="008E16B9"/>
    <w:rsid w:val="008E1871"/>
    <w:rsid w:val="008E1C1E"/>
    <w:rsid w:val="008E1DB1"/>
    <w:rsid w:val="008E1E02"/>
    <w:rsid w:val="008E1FD9"/>
    <w:rsid w:val="008E25E8"/>
    <w:rsid w:val="008E268D"/>
    <w:rsid w:val="008E27A2"/>
    <w:rsid w:val="008E291B"/>
    <w:rsid w:val="008E2D0E"/>
    <w:rsid w:val="008E3370"/>
    <w:rsid w:val="008E34B1"/>
    <w:rsid w:val="008E37BD"/>
    <w:rsid w:val="008E37E1"/>
    <w:rsid w:val="008E3C4E"/>
    <w:rsid w:val="008E3C76"/>
    <w:rsid w:val="008E3F72"/>
    <w:rsid w:val="008E404E"/>
    <w:rsid w:val="008E429A"/>
    <w:rsid w:val="008E4651"/>
    <w:rsid w:val="008E4653"/>
    <w:rsid w:val="008E4658"/>
    <w:rsid w:val="008E4901"/>
    <w:rsid w:val="008E4B52"/>
    <w:rsid w:val="008E4C1F"/>
    <w:rsid w:val="008E523D"/>
    <w:rsid w:val="008E53BE"/>
    <w:rsid w:val="008E5816"/>
    <w:rsid w:val="008E5C86"/>
    <w:rsid w:val="008E5F2F"/>
    <w:rsid w:val="008E6894"/>
    <w:rsid w:val="008E7CC4"/>
    <w:rsid w:val="008F0244"/>
    <w:rsid w:val="008F06EE"/>
    <w:rsid w:val="008F071B"/>
    <w:rsid w:val="008F0822"/>
    <w:rsid w:val="008F09FF"/>
    <w:rsid w:val="008F0C45"/>
    <w:rsid w:val="008F0C4C"/>
    <w:rsid w:val="008F11CA"/>
    <w:rsid w:val="008F1269"/>
    <w:rsid w:val="008F13BA"/>
    <w:rsid w:val="008F187F"/>
    <w:rsid w:val="008F1AAF"/>
    <w:rsid w:val="008F1AC9"/>
    <w:rsid w:val="008F1DC4"/>
    <w:rsid w:val="008F2308"/>
    <w:rsid w:val="008F2745"/>
    <w:rsid w:val="008F2DA3"/>
    <w:rsid w:val="008F306B"/>
    <w:rsid w:val="008F3175"/>
    <w:rsid w:val="008F33F9"/>
    <w:rsid w:val="008F343F"/>
    <w:rsid w:val="008F355B"/>
    <w:rsid w:val="008F3924"/>
    <w:rsid w:val="008F3AF9"/>
    <w:rsid w:val="008F3BBF"/>
    <w:rsid w:val="008F3DC2"/>
    <w:rsid w:val="008F3F8A"/>
    <w:rsid w:val="008F4583"/>
    <w:rsid w:val="008F497A"/>
    <w:rsid w:val="008F502E"/>
    <w:rsid w:val="008F50BE"/>
    <w:rsid w:val="008F595B"/>
    <w:rsid w:val="008F596A"/>
    <w:rsid w:val="008F5B7E"/>
    <w:rsid w:val="008F5C70"/>
    <w:rsid w:val="008F6400"/>
    <w:rsid w:val="008F66B5"/>
    <w:rsid w:val="008F6A72"/>
    <w:rsid w:val="008F6AF2"/>
    <w:rsid w:val="008F6D8F"/>
    <w:rsid w:val="008F6FCD"/>
    <w:rsid w:val="008F6FD5"/>
    <w:rsid w:val="008F73CE"/>
    <w:rsid w:val="008F761D"/>
    <w:rsid w:val="008F7ABA"/>
    <w:rsid w:val="008F7B07"/>
    <w:rsid w:val="008F7DE1"/>
    <w:rsid w:val="00900227"/>
    <w:rsid w:val="009002AE"/>
    <w:rsid w:val="0090068A"/>
    <w:rsid w:val="00900914"/>
    <w:rsid w:val="00900ACA"/>
    <w:rsid w:val="009010C0"/>
    <w:rsid w:val="009012D0"/>
    <w:rsid w:val="009012D3"/>
    <w:rsid w:val="0090137E"/>
    <w:rsid w:val="0090146A"/>
    <w:rsid w:val="00901797"/>
    <w:rsid w:val="00901854"/>
    <w:rsid w:val="00901FDF"/>
    <w:rsid w:val="00902057"/>
    <w:rsid w:val="00902059"/>
    <w:rsid w:val="0090233C"/>
    <w:rsid w:val="00902BB2"/>
    <w:rsid w:val="0090307E"/>
    <w:rsid w:val="009030BF"/>
    <w:rsid w:val="009038F5"/>
    <w:rsid w:val="0090391E"/>
    <w:rsid w:val="009039E1"/>
    <w:rsid w:val="00903D3B"/>
    <w:rsid w:val="00903F9F"/>
    <w:rsid w:val="0090411F"/>
    <w:rsid w:val="00904592"/>
    <w:rsid w:val="009048D5"/>
    <w:rsid w:val="009053D8"/>
    <w:rsid w:val="00905416"/>
    <w:rsid w:val="00905921"/>
    <w:rsid w:val="009059F7"/>
    <w:rsid w:val="00905E4D"/>
    <w:rsid w:val="00905FCF"/>
    <w:rsid w:val="00906029"/>
    <w:rsid w:val="0090612D"/>
    <w:rsid w:val="00906315"/>
    <w:rsid w:val="0090632A"/>
    <w:rsid w:val="00906D04"/>
    <w:rsid w:val="009074F0"/>
    <w:rsid w:val="009078E5"/>
    <w:rsid w:val="00907E26"/>
    <w:rsid w:val="00910171"/>
    <w:rsid w:val="0091028C"/>
    <w:rsid w:val="009103C8"/>
    <w:rsid w:val="00910709"/>
    <w:rsid w:val="00911154"/>
    <w:rsid w:val="00911276"/>
    <w:rsid w:val="00911497"/>
    <w:rsid w:val="009114BC"/>
    <w:rsid w:val="00911662"/>
    <w:rsid w:val="009116AF"/>
    <w:rsid w:val="009118B2"/>
    <w:rsid w:val="00911BC1"/>
    <w:rsid w:val="00911D04"/>
    <w:rsid w:val="00911F5D"/>
    <w:rsid w:val="00912323"/>
    <w:rsid w:val="009123B9"/>
    <w:rsid w:val="00912562"/>
    <w:rsid w:val="00912B2B"/>
    <w:rsid w:val="00912B5C"/>
    <w:rsid w:val="00912ECA"/>
    <w:rsid w:val="00912F2E"/>
    <w:rsid w:val="009138F7"/>
    <w:rsid w:val="00913EDC"/>
    <w:rsid w:val="00913F1C"/>
    <w:rsid w:val="00914083"/>
    <w:rsid w:val="00914261"/>
    <w:rsid w:val="00914426"/>
    <w:rsid w:val="00914626"/>
    <w:rsid w:val="0091479C"/>
    <w:rsid w:val="00915308"/>
    <w:rsid w:val="0091575A"/>
    <w:rsid w:val="00915B71"/>
    <w:rsid w:val="00915BA0"/>
    <w:rsid w:val="00915C94"/>
    <w:rsid w:val="00915C95"/>
    <w:rsid w:val="00915E5A"/>
    <w:rsid w:val="00916661"/>
    <w:rsid w:val="009166CB"/>
    <w:rsid w:val="009167B4"/>
    <w:rsid w:val="00916984"/>
    <w:rsid w:val="00916A9D"/>
    <w:rsid w:val="0091735B"/>
    <w:rsid w:val="00917678"/>
    <w:rsid w:val="00917A44"/>
    <w:rsid w:val="0092015F"/>
    <w:rsid w:val="00920532"/>
    <w:rsid w:val="009205F6"/>
    <w:rsid w:val="00920A26"/>
    <w:rsid w:val="00920B3C"/>
    <w:rsid w:val="00920C03"/>
    <w:rsid w:val="00920E5C"/>
    <w:rsid w:val="0092101C"/>
    <w:rsid w:val="00921157"/>
    <w:rsid w:val="009217AC"/>
    <w:rsid w:val="0092182A"/>
    <w:rsid w:val="00921A37"/>
    <w:rsid w:val="00922191"/>
    <w:rsid w:val="0092238B"/>
    <w:rsid w:val="00922393"/>
    <w:rsid w:val="0092255F"/>
    <w:rsid w:val="009227BE"/>
    <w:rsid w:val="0092280A"/>
    <w:rsid w:val="00922961"/>
    <w:rsid w:val="009229BE"/>
    <w:rsid w:val="009229D9"/>
    <w:rsid w:val="00922A81"/>
    <w:rsid w:val="00922AC8"/>
    <w:rsid w:val="00922FA5"/>
    <w:rsid w:val="00923253"/>
    <w:rsid w:val="00923436"/>
    <w:rsid w:val="0092343D"/>
    <w:rsid w:val="00923A63"/>
    <w:rsid w:val="00923EDE"/>
    <w:rsid w:val="00923FD1"/>
    <w:rsid w:val="00923FF1"/>
    <w:rsid w:val="0092423C"/>
    <w:rsid w:val="0092469E"/>
    <w:rsid w:val="00924770"/>
    <w:rsid w:val="0092478C"/>
    <w:rsid w:val="0092496C"/>
    <w:rsid w:val="00924974"/>
    <w:rsid w:val="00924E07"/>
    <w:rsid w:val="0092531B"/>
    <w:rsid w:val="00925381"/>
    <w:rsid w:val="009255E8"/>
    <w:rsid w:val="009258E0"/>
    <w:rsid w:val="00925EBC"/>
    <w:rsid w:val="009260EA"/>
    <w:rsid w:val="00926233"/>
    <w:rsid w:val="00926755"/>
    <w:rsid w:val="009267CF"/>
    <w:rsid w:val="009269BA"/>
    <w:rsid w:val="00926CC8"/>
    <w:rsid w:val="009270B8"/>
    <w:rsid w:val="009272B5"/>
    <w:rsid w:val="00927518"/>
    <w:rsid w:val="00927BAA"/>
    <w:rsid w:val="00927D10"/>
    <w:rsid w:val="009301C6"/>
    <w:rsid w:val="009302CA"/>
    <w:rsid w:val="0093051C"/>
    <w:rsid w:val="00930798"/>
    <w:rsid w:val="009309F9"/>
    <w:rsid w:val="00930AF9"/>
    <w:rsid w:val="009313C5"/>
    <w:rsid w:val="0093163A"/>
    <w:rsid w:val="00931835"/>
    <w:rsid w:val="00931920"/>
    <w:rsid w:val="00932143"/>
    <w:rsid w:val="00932357"/>
    <w:rsid w:val="0093240D"/>
    <w:rsid w:val="0093244A"/>
    <w:rsid w:val="00932809"/>
    <w:rsid w:val="00932A75"/>
    <w:rsid w:val="00932CB0"/>
    <w:rsid w:val="00932E9A"/>
    <w:rsid w:val="009331DD"/>
    <w:rsid w:val="00933D35"/>
    <w:rsid w:val="00933D79"/>
    <w:rsid w:val="00933F59"/>
    <w:rsid w:val="0093448C"/>
    <w:rsid w:val="00934589"/>
    <w:rsid w:val="00934769"/>
    <w:rsid w:val="009348FC"/>
    <w:rsid w:val="00934D9B"/>
    <w:rsid w:val="0093536A"/>
    <w:rsid w:val="009356B0"/>
    <w:rsid w:val="00935CEB"/>
    <w:rsid w:val="00935F8B"/>
    <w:rsid w:val="00936227"/>
    <w:rsid w:val="009365B6"/>
    <w:rsid w:val="00936976"/>
    <w:rsid w:val="009371E0"/>
    <w:rsid w:val="009374EA"/>
    <w:rsid w:val="00937600"/>
    <w:rsid w:val="0093797F"/>
    <w:rsid w:val="00937CE1"/>
    <w:rsid w:val="009401D4"/>
    <w:rsid w:val="00940526"/>
    <w:rsid w:val="0094058B"/>
    <w:rsid w:val="0094063C"/>
    <w:rsid w:val="00940A8B"/>
    <w:rsid w:val="00940E59"/>
    <w:rsid w:val="00941157"/>
    <w:rsid w:val="0094152D"/>
    <w:rsid w:val="0094167A"/>
    <w:rsid w:val="009417CB"/>
    <w:rsid w:val="00941EC4"/>
    <w:rsid w:val="009420D4"/>
    <w:rsid w:val="009422AF"/>
    <w:rsid w:val="00942474"/>
    <w:rsid w:val="00942589"/>
    <w:rsid w:val="009429F3"/>
    <w:rsid w:val="00942D0D"/>
    <w:rsid w:val="00942F6D"/>
    <w:rsid w:val="009431BA"/>
    <w:rsid w:val="009437DE"/>
    <w:rsid w:val="0094398A"/>
    <w:rsid w:val="00943A6F"/>
    <w:rsid w:val="00943E99"/>
    <w:rsid w:val="009446AC"/>
    <w:rsid w:val="00944B6E"/>
    <w:rsid w:val="00944FE5"/>
    <w:rsid w:val="00945094"/>
    <w:rsid w:val="00945B57"/>
    <w:rsid w:val="00945EC1"/>
    <w:rsid w:val="00946187"/>
    <w:rsid w:val="009461E8"/>
    <w:rsid w:val="00946386"/>
    <w:rsid w:val="0094672B"/>
    <w:rsid w:val="00946E1F"/>
    <w:rsid w:val="00947338"/>
    <w:rsid w:val="009501BB"/>
    <w:rsid w:val="009504AF"/>
    <w:rsid w:val="009504D3"/>
    <w:rsid w:val="00950D52"/>
    <w:rsid w:val="00951002"/>
    <w:rsid w:val="0095138B"/>
    <w:rsid w:val="0095149A"/>
    <w:rsid w:val="009515CE"/>
    <w:rsid w:val="009515F9"/>
    <w:rsid w:val="0095196A"/>
    <w:rsid w:val="00951CA2"/>
    <w:rsid w:val="00951CCC"/>
    <w:rsid w:val="00951E01"/>
    <w:rsid w:val="009521CC"/>
    <w:rsid w:val="009522A3"/>
    <w:rsid w:val="009523B6"/>
    <w:rsid w:val="0095286A"/>
    <w:rsid w:val="00952A6B"/>
    <w:rsid w:val="00952A93"/>
    <w:rsid w:val="00952C5F"/>
    <w:rsid w:val="00952D77"/>
    <w:rsid w:val="0095304B"/>
    <w:rsid w:val="009534AB"/>
    <w:rsid w:val="009538D0"/>
    <w:rsid w:val="00953A44"/>
    <w:rsid w:val="00953AD0"/>
    <w:rsid w:val="00953DF4"/>
    <w:rsid w:val="009544FF"/>
    <w:rsid w:val="00954576"/>
    <w:rsid w:val="00954902"/>
    <w:rsid w:val="00954A18"/>
    <w:rsid w:val="00954A64"/>
    <w:rsid w:val="00954A9B"/>
    <w:rsid w:val="00954AA8"/>
    <w:rsid w:val="00955082"/>
    <w:rsid w:val="00955140"/>
    <w:rsid w:val="0095545D"/>
    <w:rsid w:val="00955571"/>
    <w:rsid w:val="0095562E"/>
    <w:rsid w:val="00955634"/>
    <w:rsid w:val="00955A06"/>
    <w:rsid w:val="00955B37"/>
    <w:rsid w:val="009563AA"/>
    <w:rsid w:val="00956B3E"/>
    <w:rsid w:val="00956EBF"/>
    <w:rsid w:val="00956F13"/>
    <w:rsid w:val="0095724F"/>
    <w:rsid w:val="009572E8"/>
    <w:rsid w:val="00957434"/>
    <w:rsid w:val="0096048E"/>
    <w:rsid w:val="00960649"/>
    <w:rsid w:val="0096078E"/>
    <w:rsid w:val="00960A2C"/>
    <w:rsid w:val="00961030"/>
    <w:rsid w:val="0096177A"/>
    <w:rsid w:val="00961915"/>
    <w:rsid w:val="00961C4E"/>
    <w:rsid w:val="00961F95"/>
    <w:rsid w:val="00961FE6"/>
    <w:rsid w:val="0096234D"/>
    <w:rsid w:val="00962489"/>
    <w:rsid w:val="009627BD"/>
    <w:rsid w:val="00962B2E"/>
    <w:rsid w:val="00962B34"/>
    <w:rsid w:val="00962BAE"/>
    <w:rsid w:val="00962BB1"/>
    <w:rsid w:val="00962E5B"/>
    <w:rsid w:val="00962FEB"/>
    <w:rsid w:val="0096337D"/>
    <w:rsid w:val="0096343B"/>
    <w:rsid w:val="00963510"/>
    <w:rsid w:val="009635D1"/>
    <w:rsid w:val="00963AC9"/>
    <w:rsid w:val="00963BB5"/>
    <w:rsid w:val="0096403F"/>
    <w:rsid w:val="00964406"/>
    <w:rsid w:val="0096442B"/>
    <w:rsid w:val="0096487A"/>
    <w:rsid w:val="009648A3"/>
    <w:rsid w:val="009649E1"/>
    <w:rsid w:val="009649EF"/>
    <w:rsid w:val="009654FB"/>
    <w:rsid w:val="00965657"/>
    <w:rsid w:val="00965821"/>
    <w:rsid w:val="00965D69"/>
    <w:rsid w:val="00965E72"/>
    <w:rsid w:val="00965F25"/>
    <w:rsid w:val="00965F50"/>
    <w:rsid w:val="00966034"/>
    <w:rsid w:val="00966399"/>
    <w:rsid w:val="00966443"/>
    <w:rsid w:val="0096664A"/>
    <w:rsid w:val="00966DA1"/>
    <w:rsid w:val="00966E8C"/>
    <w:rsid w:val="0096704C"/>
    <w:rsid w:val="00967768"/>
    <w:rsid w:val="00967B41"/>
    <w:rsid w:val="00967E3D"/>
    <w:rsid w:val="009700D5"/>
    <w:rsid w:val="009702A5"/>
    <w:rsid w:val="00970714"/>
    <w:rsid w:val="0097073F"/>
    <w:rsid w:val="0097082E"/>
    <w:rsid w:val="0097094D"/>
    <w:rsid w:val="009709DF"/>
    <w:rsid w:val="00970B83"/>
    <w:rsid w:val="0097125B"/>
    <w:rsid w:val="0097126E"/>
    <w:rsid w:val="0097140F"/>
    <w:rsid w:val="00971E7F"/>
    <w:rsid w:val="00972534"/>
    <w:rsid w:val="00972A8E"/>
    <w:rsid w:val="00972B6B"/>
    <w:rsid w:val="00972E59"/>
    <w:rsid w:val="009732DD"/>
    <w:rsid w:val="00973340"/>
    <w:rsid w:val="0097337A"/>
    <w:rsid w:val="00973911"/>
    <w:rsid w:val="0097395D"/>
    <w:rsid w:val="00973C3C"/>
    <w:rsid w:val="00973C8E"/>
    <w:rsid w:val="00973ED9"/>
    <w:rsid w:val="00974136"/>
    <w:rsid w:val="00974B7D"/>
    <w:rsid w:val="00974E2B"/>
    <w:rsid w:val="0097603E"/>
    <w:rsid w:val="00976268"/>
    <w:rsid w:val="009766EE"/>
    <w:rsid w:val="009768A1"/>
    <w:rsid w:val="009768DD"/>
    <w:rsid w:val="00976F80"/>
    <w:rsid w:val="00977047"/>
    <w:rsid w:val="009775D6"/>
    <w:rsid w:val="00977A0F"/>
    <w:rsid w:val="00977CA3"/>
    <w:rsid w:val="00977E5C"/>
    <w:rsid w:val="00977EF1"/>
    <w:rsid w:val="00980155"/>
    <w:rsid w:val="00980419"/>
    <w:rsid w:val="00980573"/>
    <w:rsid w:val="00980D40"/>
    <w:rsid w:val="00980E4F"/>
    <w:rsid w:val="00980EFB"/>
    <w:rsid w:val="00981338"/>
    <w:rsid w:val="00981861"/>
    <w:rsid w:val="00981DDA"/>
    <w:rsid w:val="00981DEB"/>
    <w:rsid w:val="00981F35"/>
    <w:rsid w:val="009820CF"/>
    <w:rsid w:val="0098255D"/>
    <w:rsid w:val="00982E06"/>
    <w:rsid w:val="00982E64"/>
    <w:rsid w:val="00982F36"/>
    <w:rsid w:val="009833AC"/>
    <w:rsid w:val="0098356E"/>
    <w:rsid w:val="0098389A"/>
    <w:rsid w:val="00983AD9"/>
    <w:rsid w:val="00983B65"/>
    <w:rsid w:val="00983C80"/>
    <w:rsid w:val="00983D16"/>
    <w:rsid w:val="00983FCF"/>
    <w:rsid w:val="009842F3"/>
    <w:rsid w:val="00984309"/>
    <w:rsid w:val="00984594"/>
    <w:rsid w:val="009846ED"/>
    <w:rsid w:val="0098497B"/>
    <w:rsid w:val="00984BC5"/>
    <w:rsid w:val="00984E50"/>
    <w:rsid w:val="00985697"/>
    <w:rsid w:val="009856B7"/>
    <w:rsid w:val="00985B8E"/>
    <w:rsid w:val="00985EE8"/>
    <w:rsid w:val="00986092"/>
    <w:rsid w:val="009861CC"/>
    <w:rsid w:val="0098673E"/>
    <w:rsid w:val="00986D90"/>
    <w:rsid w:val="00986E28"/>
    <w:rsid w:val="009871AC"/>
    <w:rsid w:val="009875BB"/>
    <w:rsid w:val="009875C2"/>
    <w:rsid w:val="00987792"/>
    <w:rsid w:val="00987A14"/>
    <w:rsid w:val="00987A8B"/>
    <w:rsid w:val="00987E24"/>
    <w:rsid w:val="009901B4"/>
    <w:rsid w:val="00990429"/>
    <w:rsid w:val="0099078A"/>
    <w:rsid w:val="00990897"/>
    <w:rsid w:val="009910B5"/>
    <w:rsid w:val="0099116E"/>
    <w:rsid w:val="009911DB"/>
    <w:rsid w:val="00991AAF"/>
    <w:rsid w:val="00991B1A"/>
    <w:rsid w:val="00991BC4"/>
    <w:rsid w:val="00991CC4"/>
    <w:rsid w:val="00991DFE"/>
    <w:rsid w:val="00991E8A"/>
    <w:rsid w:val="00992101"/>
    <w:rsid w:val="009921DF"/>
    <w:rsid w:val="009923CA"/>
    <w:rsid w:val="00993290"/>
    <w:rsid w:val="009933D2"/>
    <w:rsid w:val="009934EC"/>
    <w:rsid w:val="009934ED"/>
    <w:rsid w:val="00993C2C"/>
    <w:rsid w:val="00993CB8"/>
    <w:rsid w:val="00993FE1"/>
    <w:rsid w:val="00994358"/>
    <w:rsid w:val="0099439D"/>
    <w:rsid w:val="00994525"/>
    <w:rsid w:val="009948C2"/>
    <w:rsid w:val="00994C28"/>
    <w:rsid w:val="00994FD4"/>
    <w:rsid w:val="0099516A"/>
    <w:rsid w:val="00995471"/>
    <w:rsid w:val="009956B6"/>
    <w:rsid w:val="0099588C"/>
    <w:rsid w:val="00995972"/>
    <w:rsid w:val="009959F2"/>
    <w:rsid w:val="00995CE0"/>
    <w:rsid w:val="00995E0F"/>
    <w:rsid w:val="009961EE"/>
    <w:rsid w:val="00996468"/>
    <w:rsid w:val="0099647E"/>
    <w:rsid w:val="009965A3"/>
    <w:rsid w:val="009966EE"/>
    <w:rsid w:val="00996F0C"/>
    <w:rsid w:val="00997077"/>
    <w:rsid w:val="00997183"/>
    <w:rsid w:val="00997414"/>
    <w:rsid w:val="00997435"/>
    <w:rsid w:val="009974B8"/>
    <w:rsid w:val="00997CFF"/>
    <w:rsid w:val="00997E76"/>
    <w:rsid w:val="009A0156"/>
    <w:rsid w:val="009A025F"/>
    <w:rsid w:val="009A03A8"/>
    <w:rsid w:val="009A0450"/>
    <w:rsid w:val="009A090E"/>
    <w:rsid w:val="009A0CD9"/>
    <w:rsid w:val="009A1035"/>
    <w:rsid w:val="009A133F"/>
    <w:rsid w:val="009A1605"/>
    <w:rsid w:val="009A2215"/>
    <w:rsid w:val="009A229B"/>
    <w:rsid w:val="009A276C"/>
    <w:rsid w:val="009A2843"/>
    <w:rsid w:val="009A28B5"/>
    <w:rsid w:val="009A29B1"/>
    <w:rsid w:val="009A2AC9"/>
    <w:rsid w:val="009A2C77"/>
    <w:rsid w:val="009A2D3B"/>
    <w:rsid w:val="009A33E3"/>
    <w:rsid w:val="009A3487"/>
    <w:rsid w:val="009A3492"/>
    <w:rsid w:val="009A36FA"/>
    <w:rsid w:val="009A3A4E"/>
    <w:rsid w:val="009A3AB4"/>
    <w:rsid w:val="009A3AC7"/>
    <w:rsid w:val="009A3ACD"/>
    <w:rsid w:val="009A3E0F"/>
    <w:rsid w:val="009A3FF3"/>
    <w:rsid w:val="009A4AB9"/>
    <w:rsid w:val="009A4B08"/>
    <w:rsid w:val="009A53CA"/>
    <w:rsid w:val="009A5521"/>
    <w:rsid w:val="009A5D01"/>
    <w:rsid w:val="009A61F0"/>
    <w:rsid w:val="009A6288"/>
    <w:rsid w:val="009A62FB"/>
    <w:rsid w:val="009A6468"/>
    <w:rsid w:val="009A6523"/>
    <w:rsid w:val="009A676D"/>
    <w:rsid w:val="009A6882"/>
    <w:rsid w:val="009A6B1C"/>
    <w:rsid w:val="009A6CA1"/>
    <w:rsid w:val="009A7388"/>
    <w:rsid w:val="009A7411"/>
    <w:rsid w:val="009A7515"/>
    <w:rsid w:val="009A76EB"/>
    <w:rsid w:val="009A7864"/>
    <w:rsid w:val="009A7968"/>
    <w:rsid w:val="009A7A25"/>
    <w:rsid w:val="009A7AE8"/>
    <w:rsid w:val="009B02C4"/>
    <w:rsid w:val="009B0440"/>
    <w:rsid w:val="009B07E9"/>
    <w:rsid w:val="009B0C60"/>
    <w:rsid w:val="009B0D99"/>
    <w:rsid w:val="009B107A"/>
    <w:rsid w:val="009B157D"/>
    <w:rsid w:val="009B167D"/>
    <w:rsid w:val="009B1692"/>
    <w:rsid w:val="009B1A5A"/>
    <w:rsid w:val="009B1B3E"/>
    <w:rsid w:val="009B22B4"/>
    <w:rsid w:val="009B2391"/>
    <w:rsid w:val="009B2CA2"/>
    <w:rsid w:val="009B2DEE"/>
    <w:rsid w:val="009B3368"/>
    <w:rsid w:val="009B3959"/>
    <w:rsid w:val="009B3B87"/>
    <w:rsid w:val="009B41A9"/>
    <w:rsid w:val="009B42C8"/>
    <w:rsid w:val="009B42E0"/>
    <w:rsid w:val="009B43A6"/>
    <w:rsid w:val="009B448A"/>
    <w:rsid w:val="009B4896"/>
    <w:rsid w:val="009B4B5B"/>
    <w:rsid w:val="009B4DF0"/>
    <w:rsid w:val="009B4FF7"/>
    <w:rsid w:val="009B510A"/>
    <w:rsid w:val="009B52BD"/>
    <w:rsid w:val="009B541A"/>
    <w:rsid w:val="009B583D"/>
    <w:rsid w:val="009B5AA2"/>
    <w:rsid w:val="009B60B6"/>
    <w:rsid w:val="009B6313"/>
    <w:rsid w:val="009B63BF"/>
    <w:rsid w:val="009B6D61"/>
    <w:rsid w:val="009B73F3"/>
    <w:rsid w:val="009B742C"/>
    <w:rsid w:val="009B749E"/>
    <w:rsid w:val="009B7815"/>
    <w:rsid w:val="009B7C35"/>
    <w:rsid w:val="009B7DC2"/>
    <w:rsid w:val="009C06E1"/>
    <w:rsid w:val="009C0B51"/>
    <w:rsid w:val="009C0BF5"/>
    <w:rsid w:val="009C0EA7"/>
    <w:rsid w:val="009C1192"/>
    <w:rsid w:val="009C12D8"/>
    <w:rsid w:val="009C231D"/>
    <w:rsid w:val="009C25A6"/>
    <w:rsid w:val="009C27AA"/>
    <w:rsid w:val="009C2AF2"/>
    <w:rsid w:val="009C31BB"/>
    <w:rsid w:val="009C3289"/>
    <w:rsid w:val="009C343C"/>
    <w:rsid w:val="009C3800"/>
    <w:rsid w:val="009C4030"/>
    <w:rsid w:val="009C4054"/>
    <w:rsid w:val="009C421A"/>
    <w:rsid w:val="009C480D"/>
    <w:rsid w:val="009C481C"/>
    <w:rsid w:val="009C4CBA"/>
    <w:rsid w:val="009C4E63"/>
    <w:rsid w:val="009C50E8"/>
    <w:rsid w:val="009C53A2"/>
    <w:rsid w:val="009C543E"/>
    <w:rsid w:val="009C5BBF"/>
    <w:rsid w:val="009C5CC7"/>
    <w:rsid w:val="009C604F"/>
    <w:rsid w:val="009C60C7"/>
    <w:rsid w:val="009C61D1"/>
    <w:rsid w:val="009C6617"/>
    <w:rsid w:val="009C67E2"/>
    <w:rsid w:val="009C694A"/>
    <w:rsid w:val="009C6A5E"/>
    <w:rsid w:val="009C6E8D"/>
    <w:rsid w:val="009C6F14"/>
    <w:rsid w:val="009C7117"/>
    <w:rsid w:val="009C78F5"/>
    <w:rsid w:val="009C7B77"/>
    <w:rsid w:val="009C7C05"/>
    <w:rsid w:val="009C7D29"/>
    <w:rsid w:val="009C7D61"/>
    <w:rsid w:val="009C7EB9"/>
    <w:rsid w:val="009D00B4"/>
    <w:rsid w:val="009D00F9"/>
    <w:rsid w:val="009D0298"/>
    <w:rsid w:val="009D0300"/>
    <w:rsid w:val="009D08FC"/>
    <w:rsid w:val="009D0A38"/>
    <w:rsid w:val="009D0A51"/>
    <w:rsid w:val="009D0B3C"/>
    <w:rsid w:val="009D0CE9"/>
    <w:rsid w:val="009D0F1B"/>
    <w:rsid w:val="009D0F90"/>
    <w:rsid w:val="009D1120"/>
    <w:rsid w:val="009D1734"/>
    <w:rsid w:val="009D1CE7"/>
    <w:rsid w:val="009D1D18"/>
    <w:rsid w:val="009D1E13"/>
    <w:rsid w:val="009D2156"/>
    <w:rsid w:val="009D22D1"/>
    <w:rsid w:val="009D240C"/>
    <w:rsid w:val="009D2C5E"/>
    <w:rsid w:val="009D2D0A"/>
    <w:rsid w:val="009D321A"/>
    <w:rsid w:val="009D33F4"/>
    <w:rsid w:val="009D393A"/>
    <w:rsid w:val="009D3A1C"/>
    <w:rsid w:val="009D3AD4"/>
    <w:rsid w:val="009D3DFB"/>
    <w:rsid w:val="009D3DFF"/>
    <w:rsid w:val="009D3EB2"/>
    <w:rsid w:val="009D4773"/>
    <w:rsid w:val="009D479C"/>
    <w:rsid w:val="009D49A5"/>
    <w:rsid w:val="009D4A6D"/>
    <w:rsid w:val="009D4C9B"/>
    <w:rsid w:val="009D4EF3"/>
    <w:rsid w:val="009D4F01"/>
    <w:rsid w:val="009D4F34"/>
    <w:rsid w:val="009D52B8"/>
    <w:rsid w:val="009D53BC"/>
    <w:rsid w:val="009D567B"/>
    <w:rsid w:val="009D59BA"/>
    <w:rsid w:val="009D5BA6"/>
    <w:rsid w:val="009D5C89"/>
    <w:rsid w:val="009D5DAB"/>
    <w:rsid w:val="009D63B2"/>
    <w:rsid w:val="009D6C7A"/>
    <w:rsid w:val="009D6E68"/>
    <w:rsid w:val="009D724E"/>
    <w:rsid w:val="009D762C"/>
    <w:rsid w:val="009D7C22"/>
    <w:rsid w:val="009D7C4D"/>
    <w:rsid w:val="009D7D4A"/>
    <w:rsid w:val="009E026B"/>
    <w:rsid w:val="009E0C55"/>
    <w:rsid w:val="009E0CA0"/>
    <w:rsid w:val="009E0F3E"/>
    <w:rsid w:val="009E1036"/>
    <w:rsid w:val="009E124B"/>
    <w:rsid w:val="009E132E"/>
    <w:rsid w:val="009E13A9"/>
    <w:rsid w:val="009E14D2"/>
    <w:rsid w:val="009E1932"/>
    <w:rsid w:val="009E1A8B"/>
    <w:rsid w:val="009E22DD"/>
    <w:rsid w:val="009E24AE"/>
    <w:rsid w:val="009E25E1"/>
    <w:rsid w:val="009E266A"/>
    <w:rsid w:val="009E2807"/>
    <w:rsid w:val="009E2A86"/>
    <w:rsid w:val="009E2C17"/>
    <w:rsid w:val="009E34D0"/>
    <w:rsid w:val="009E34E6"/>
    <w:rsid w:val="009E3B7F"/>
    <w:rsid w:val="009E420E"/>
    <w:rsid w:val="009E428D"/>
    <w:rsid w:val="009E46FC"/>
    <w:rsid w:val="009E478E"/>
    <w:rsid w:val="009E4875"/>
    <w:rsid w:val="009E4AFF"/>
    <w:rsid w:val="009E53DB"/>
    <w:rsid w:val="009E582A"/>
    <w:rsid w:val="009E5A3C"/>
    <w:rsid w:val="009E5BF6"/>
    <w:rsid w:val="009E5EFB"/>
    <w:rsid w:val="009E6175"/>
    <w:rsid w:val="009E656C"/>
    <w:rsid w:val="009E68B5"/>
    <w:rsid w:val="009E6FE9"/>
    <w:rsid w:val="009E718C"/>
    <w:rsid w:val="009E7D13"/>
    <w:rsid w:val="009F003A"/>
    <w:rsid w:val="009F02B9"/>
    <w:rsid w:val="009F056D"/>
    <w:rsid w:val="009F05CB"/>
    <w:rsid w:val="009F0B53"/>
    <w:rsid w:val="009F0C9D"/>
    <w:rsid w:val="009F0E69"/>
    <w:rsid w:val="009F0F60"/>
    <w:rsid w:val="009F16C7"/>
    <w:rsid w:val="009F1812"/>
    <w:rsid w:val="009F1813"/>
    <w:rsid w:val="009F1923"/>
    <w:rsid w:val="009F1AFF"/>
    <w:rsid w:val="009F1EF5"/>
    <w:rsid w:val="009F2120"/>
    <w:rsid w:val="009F2215"/>
    <w:rsid w:val="009F27BF"/>
    <w:rsid w:val="009F2A31"/>
    <w:rsid w:val="009F2B37"/>
    <w:rsid w:val="009F2CA6"/>
    <w:rsid w:val="009F2FD0"/>
    <w:rsid w:val="009F339F"/>
    <w:rsid w:val="009F34AB"/>
    <w:rsid w:val="009F3861"/>
    <w:rsid w:val="009F3C6C"/>
    <w:rsid w:val="009F3CAF"/>
    <w:rsid w:val="009F4076"/>
    <w:rsid w:val="009F448B"/>
    <w:rsid w:val="009F48B5"/>
    <w:rsid w:val="009F4D4F"/>
    <w:rsid w:val="009F5C06"/>
    <w:rsid w:val="009F65CE"/>
    <w:rsid w:val="009F744F"/>
    <w:rsid w:val="00A007D8"/>
    <w:rsid w:val="00A0105A"/>
    <w:rsid w:val="00A011F6"/>
    <w:rsid w:val="00A01294"/>
    <w:rsid w:val="00A01461"/>
    <w:rsid w:val="00A020A4"/>
    <w:rsid w:val="00A021C7"/>
    <w:rsid w:val="00A02677"/>
    <w:rsid w:val="00A02757"/>
    <w:rsid w:val="00A02B51"/>
    <w:rsid w:val="00A02F4E"/>
    <w:rsid w:val="00A0310A"/>
    <w:rsid w:val="00A031FE"/>
    <w:rsid w:val="00A032FD"/>
    <w:rsid w:val="00A03684"/>
    <w:rsid w:val="00A03BC9"/>
    <w:rsid w:val="00A03CC2"/>
    <w:rsid w:val="00A04153"/>
    <w:rsid w:val="00A04364"/>
    <w:rsid w:val="00A0459F"/>
    <w:rsid w:val="00A047F8"/>
    <w:rsid w:val="00A049A3"/>
    <w:rsid w:val="00A04B2D"/>
    <w:rsid w:val="00A04ED6"/>
    <w:rsid w:val="00A04EFE"/>
    <w:rsid w:val="00A04FEE"/>
    <w:rsid w:val="00A05003"/>
    <w:rsid w:val="00A051BB"/>
    <w:rsid w:val="00A05872"/>
    <w:rsid w:val="00A059A3"/>
    <w:rsid w:val="00A05B7D"/>
    <w:rsid w:val="00A060CC"/>
    <w:rsid w:val="00A0663B"/>
    <w:rsid w:val="00A068E8"/>
    <w:rsid w:val="00A069E8"/>
    <w:rsid w:val="00A06C31"/>
    <w:rsid w:val="00A06FFF"/>
    <w:rsid w:val="00A076A9"/>
    <w:rsid w:val="00A076CF"/>
    <w:rsid w:val="00A077F4"/>
    <w:rsid w:val="00A07936"/>
    <w:rsid w:val="00A07B5C"/>
    <w:rsid w:val="00A100A7"/>
    <w:rsid w:val="00A1022A"/>
    <w:rsid w:val="00A10E29"/>
    <w:rsid w:val="00A11011"/>
    <w:rsid w:val="00A111F1"/>
    <w:rsid w:val="00A1126D"/>
    <w:rsid w:val="00A1140C"/>
    <w:rsid w:val="00A115F5"/>
    <w:rsid w:val="00A119C5"/>
    <w:rsid w:val="00A11BF4"/>
    <w:rsid w:val="00A11DD6"/>
    <w:rsid w:val="00A11E6B"/>
    <w:rsid w:val="00A122FF"/>
    <w:rsid w:val="00A12410"/>
    <w:rsid w:val="00A124AE"/>
    <w:rsid w:val="00A127DD"/>
    <w:rsid w:val="00A12A06"/>
    <w:rsid w:val="00A12D7A"/>
    <w:rsid w:val="00A13460"/>
    <w:rsid w:val="00A13B74"/>
    <w:rsid w:val="00A13B83"/>
    <w:rsid w:val="00A13E94"/>
    <w:rsid w:val="00A13F0F"/>
    <w:rsid w:val="00A1401D"/>
    <w:rsid w:val="00A14114"/>
    <w:rsid w:val="00A144F3"/>
    <w:rsid w:val="00A146DC"/>
    <w:rsid w:val="00A14B31"/>
    <w:rsid w:val="00A14C40"/>
    <w:rsid w:val="00A14FA3"/>
    <w:rsid w:val="00A1506F"/>
    <w:rsid w:val="00A1530D"/>
    <w:rsid w:val="00A15A10"/>
    <w:rsid w:val="00A15C6D"/>
    <w:rsid w:val="00A15C7A"/>
    <w:rsid w:val="00A165BD"/>
    <w:rsid w:val="00A16984"/>
    <w:rsid w:val="00A16989"/>
    <w:rsid w:val="00A16B2A"/>
    <w:rsid w:val="00A16B5D"/>
    <w:rsid w:val="00A16E3B"/>
    <w:rsid w:val="00A1706F"/>
    <w:rsid w:val="00A20597"/>
    <w:rsid w:val="00A2066C"/>
    <w:rsid w:val="00A20992"/>
    <w:rsid w:val="00A20BEF"/>
    <w:rsid w:val="00A20DFD"/>
    <w:rsid w:val="00A20E46"/>
    <w:rsid w:val="00A20F32"/>
    <w:rsid w:val="00A21183"/>
    <w:rsid w:val="00A2179B"/>
    <w:rsid w:val="00A21972"/>
    <w:rsid w:val="00A21B26"/>
    <w:rsid w:val="00A21C5D"/>
    <w:rsid w:val="00A22327"/>
    <w:rsid w:val="00A22432"/>
    <w:rsid w:val="00A22AC0"/>
    <w:rsid w:val="00A22BCC"/>
    <w:rsid w:val="00A22F87"/>
    <w:rsid w:val="00A22F9C"/>
    <w:rsid w:val="00A2307E"/>
    <w:rsid w:val="00A23343"/>
    <w:rsid w:val="00A2353A"/>
    <w:rsid w:val="00A237DB"/>
    <w:rsid w:val="00A23DAA"/>
    <w:rsid w:val="00A241C8"/>
    <w:rsid w:val="00A244FF"/>
    <w:rsid w:val="00A24901"/>
    <w:rsid w:val="00A24A00"/>
    <w:rsid w:val="00A24BCD"/>
    <w:rsid w:val="00A24FEE"/>
    <w:rsid w:val="00A2509D"/>
    <w:rsid w:val="00A250DA"/>
    <w:rsid w:val="00A25719"/>
    <w:rsid w:val="00A2592F"/>
    <w:rsid w:val="00A25D27"/>
    <w:rsid w:val="00A25DED"/>
    <w:rsid w:val="00A260F2"/>
    <w:rsid w:val="00A26388"/>
    <w:rsid w:val="00A2660B"/>
    <w:rsid w:val="00A26678"/>
    <w:rsid w:val="00A26CC5"/>
    <w:rsid w:val="00A26DF9"/>
    <w:rsid w:val="00A26FEC"/>
    <w:rsid w:val="00A27C25"/>
    <w:rsid w:val="00A30064"/>
    <w:rsid w:val="00A30B48"/>
    <w:rsid w:val="00A30DFD"/>
    <w:rsid w:val="00A30E39"/>
    <w:rsid w:val="00A31371"/>
    <w:rsid w:val="00A3178A"/>
    <w:rsid w:val="00A318D0"/>
    <w:rsid w:val="00A320A6"/>
    <w:rsid w:val="00A32136"/>
    <w:rsid w:val="00A321A7"/>
    <w:rsid w:val="00A32332"/>
    <w:rsid w:val="00A325BB"/>
    <w:rsid w:val="00A32AFD"/>
    <w:rsid w:val="00A32CF8"/>
    <w:rsid w:val="00A32EA2"/>
    <w:rsid w:val="00A3342E"/>
    <w:rsid w:val="00A33588"/>
    <w:rsid w:val="00A3373E"/>
    <w:rsid w:val="00A33871"/>
    <w:rsid w:val="00A338A2"/>
    <w:rsid w:val="00A33933"/>
    <w:rsid w:val="00A33F39"/>
    <w:rsid w:val="00A341DC"/>
    <w:rsid w:val="00A3462F"/>
    <w:rsid w:val="00A3494A"/>
    <w:rsid w:val="00A34A76"/>
    <w:rsid w:val="00A34B2D"/>
    <w:rsid w:val="00A34DA5"/>
    <w:rsid w:val="00A35166"/>
    <w:rsid w:val="00A3565B"/>
    <w:rsid w:val="00A35799"/>
    <w:rsid w:val="00A35C67"/>
    <w:rsid w:val="00A35DA4"/>
    <w:rsid w:val="00A35EAF"/>
    <w:rsid w:val="00A35FF2"/>
    <w:rsid w:val="00A360CD"/>
    <w:rsid w:val="00A3640D"/>
    <w:rsid w:val="00A3643D"/>
    <w:rsid w:val="00A36491"/>
    <w:rsid w:val="00A36568"/>
    <w:rsid w:val="00A369B1"/>
    <w:rsid w:val="00A36A3C"/>
    <w:rsid w:val="00A36BFA"/>
    <w:rsid w:val="00A3708C"/>
    <w:rsid w:val="00A3716E"/>
    <w:rsid w:val="00A37315"/>
    <w:rsid w:val="00A374FF"/>
    <w:rsid w:val="00A3751C"/>
    <w:rsid w:val="00A376B4"/>
    <w:rsid w:val="00A37AFF"/>
    <w:rsid w:val="00A37B9F"/>
    <w:rsid w:val="00A37BE0"/>
    <w:rsid w:val="00A37DC1"/>
    <w:rsid w:val="00A37EB8"/>
    <w:rsid w:val="00A37F69"/>
    <w:rsid w:val="00A37FC0"/>
    <w:rsid w:val="00A40E52"/>
    <w:rsid w:val="00A41803"/>
    <w:rsid w:val="00A41980"/>
    <w:rsid w:val="00A41AFA"/>
    <w:rsid w:val="00A41B96"/>
    <w:rsid w:val="00A4269A"/>
    <w:rsid w:val="00A429BB"/>
    <w:rsid w:val="00A42DBC"/>
    <w:rsid w:val="00A42F09"/>
    <w:rsid w:val="00A43388"/>
    <w:rsid w:val="00A438CD"/>
    <w:rsid w:val="00A438E8"/>
    <w:rsid w:val="00A43C99"/>
    <w:rsid w:val="00A43D0D"/>
    <w:rsid w:val="00A43E27"/>
    <w:rsid w:val="00A43E34"/>
    <w:rsid w:val="00A44065"/>
    <w:rsid w:val="00A44264"/>
    <w:rsid w:val="00A442AF"/>
    <w:rsid w:val="00A4459D"/>
    <w:rsid w:val="00A4474D"/>
    <w:rsid w:val="00A44CCE"/>
    <w:rsid w:val="00A44ECB"/>
    <w:rsid w:val="00A45502"/>
    <w:rsid w:val="00A457E1"/>
    <w:rsid w:val="00A4609F"/>
    <w:rsid w:val="00A460E9"/>
    <w:rsid w:val="00A463C3"/>
    <w:rsid w:val="00A46540"/>
    <w:rsid w:val="00A46E1B"/>
    <w:rsid w:val="00A47499"/>
    <w:rsid w:val="00A4758A"/>
    <w:rsid w:val="00A47B08"/>
    <w:rsid w:val="00A47E64"/>
    <w:rsid w:val="00A500A3"/>
    <w:rsid w:val="00A501D1"/>
    <w:rsid w:val="00A50F6D"/>
    <w:rsid w:val="00A51207"/>
    <w:rsid w:val="00A519A3"/>
    <w:rsid w:val="00A51B4D"/>
    <w:rsid w:val="00A51F9D"/>
    <w:rsid w:val="00A52003"/>
    <w:rsid w:val="00A524D8"/>
    <w:rsid w:val="00A52C4F"/>
    <w:rsid w:val="00A52FB6"/>
    <w:rsid w:val="00A53077"/>
    <w:rsid w:val="00A53165"/>
    <w:rsid w:val="00A5329D"/>
    <w:rsid w:val="00A53305"/>
    <w:rsid w:val="00A53BC9"/>
    <w:rsid w:val="00A54262"/>
    <w:rsid w:val="00A545DB"/>
    <w:rsid w:val="00A5474C"/>
    <w:rsid w:val="00A54B2C"/>
    <w:rsid w:val="00A54F6E"/>
    <w:rsid w:val="00A550D3"/>
    <w:rsid w:val="00A55176"/>
    <w:rsid w:val="00A5530E"/>
    <w:rsid w:val="00A55707"/>
    <w:rsid w:val="00A55765"/>
    <w:rsid w:val="00A55B41"/>
    <w:rsid w:val="00A55F13"/>
    <w:rsid w:val="00A56204"/>
    <w:rsid w:val="00A563A0"/>
    <w:rsid w:val="00A56957"/>
    <w:rsid w:val="00A56E2A"/>
    <w:rsid w:val="00A5751B"/>
    <w:rsid w:val="00A57585"/>
    <w:rsid w:val="00A579A0"/>
    <w:rsid w:val="00A57C0C"/>
    <w:rsid w:val="00A57EA2"/>
    <w:rsid w:val="00A60599"/>
    <w:rsid w:val="00A605BC"/>
    <w:rsid w:val="00A609AB"/>
    <w:rsid w:val="00A6100E"/>
    <w:rsid w:val="00A61176"/>
    <w:rsid w:val="00A614E8"/>
    <w:rsid w:val="00A615F0"/>
    <w:rsid w:val="00A617DF"/>
    <w:rsid w:val="00A61A0A"/>
    <w:rsid w:val="00A61DE6"/>
    <w:rsid w:val="00A61E47"/>
    <w:rsid w:val="00A61E5A"/>
    <w:rsid w:val="00A62243"/>
    <w:rsid w:val="00A6249B"/>
    <w:rsid w:val="00A6254C"/>
    <w:rsid w:val="00A632B1"/>
    <w:rsid w:val="00A63432"/>
    <w:rsid w:val="00A634C1"/>
    <w:rsid w:val="00A635C2"/>
    <w:rsid w:val="00A6389E"/>
    <w:rsid w:val="00A63B77"/>
    <w:rsid w:val="00A64040"/>
    <w:rsid w:val="00A64324"/>
    <w:rsid w:val="00A6440E"/>
    <w:rsid w:val="00A64615"/>
    <w:rsid w:val="00A64771"/>
    <w:rsid w:val="00A647C2"/>
    <w:rsid w:val="00A64810"/>
    <w:rsid w:val="00A64D76"/>
    <w:rsid w:val="00A65682"/>
    <w:rsid w:val="00A65CE9"/>
    <w:rsid w:val="00A65EBA"/>
    <w:rsid w:val="00A66137"/>
    <w:rsid w:val="00A66210"/>
    <w:rsid w:val="00A6664D"/>
    <w:rsid w:val="00A66774"/>
    <w:rsid w:val="00A66BA5"/>
    <w:rsid w:val="00A66BEC"/>
    <w:rsid w:val="00A66CF4"/>
    <w:rsid w:val="00A673A9"/>
    <w:rsid w:val="00A675B8"/>
    <w:rsid w:val="00A67813"/>
    <w:rsid w:val="00A6785B"/>
    <w:rsid w:val="00A6787E"/>
    <w:rsid w:val="00A67B91"/>
    <w:rsid w:val="00A67F00"/>
    <w:rsid w:val="00A67F6A"/>
    <w:rsid w:val="00A70136"/>
    <w:rsid w:val="00A7014D"/>
    <w:rsid w:val="00A704F4"/>
    <w:rsid w:val="00A70612"/>
    <w:rsid w:val="00A70A4E"/>
    <w:rsid w:val="00A70EE5"/>
    <w:rsid w:val="00A71082"/>
    <w:rsid w:val="00A711D0"/>
    <w:rsid w:val="00A71336"/>
    <w:rsid w:val="00A71930"/>
    <w:rsid w:val="00A71E2F"/>
    <w:rsid w:val="00A71F53"/>
    <w:rsid w:val="00A721D7"/>
    <w:rsid w:val="00A72DB5"/>
    <w:rsid w:val="00A72F2B"/>
    <w:rsid w:val="00A73A12"/>
    <w:rsid w:val="00A73A33"/>
    <w:rsid w:val="00A73F59"/>
    <w:rsid w:val="00A741D2"/>
    <w:rsid w:val="00A74368"/>
    <w:rsid w:val="00A74399"/>
    <w:rsid w:val="00A744D7"/>
    <w:rsid w:val="00A74825"/>
    <w:rsid w:val="00A748C5"/>
    <w:rsid w:val="00A74961"/>
    <w:rsid w:val="00A749AB"/>
    <w:rsid w:val="00A74BDD"/>
    <w:rsid w:val="00A74D57"/>
    <w:rsid w:val="00A7501C"/>
    <w:rsid w:val="00A756FB"/>
    <w:rsid w:val="00A75B90"/>
    <w:rsid w:val="00A75FE2"/>
    <w:rsid w:val="00A7602F"/>
    <w:rsid w:val="00A7608B"/>
    <w:rsid w:val="00A7638E"/>
    <w:rsid w:val="00A766B5"/>
    <w:rsid w:val="00A76C61"/>
    <w:rsid w:val="00A76DEC"/>
    <w:rsid w:val="00A77687"/>
    <w:rsid w:val="00A776EF"/>
    <w:rsid w:val="00A776F7"/>
    <w:rsid w:val="00A77E4C"/>
    <w:rsid w:val="00A77FA6"/>
    <w:rsid w:val="00A77FB4"/>
    <w:rsid w:val="00A80050"/>
    <w:rsid w:val="00A803A3"/>
    <w:rsid w:val="00A804C9"/>
    <w:rsid w:val="00A80676"/>
    <w:rsid w:val="00A80AFB"/>
    <w:rsid w:val="00A80DDA"/>
    <w:rsid w:val="00A80E78"/>
    <w:rsid w:val="00A80EAD"/>
    <w:rsid w:val="00A80FEA"/>
    <w:rsid w:val="00A8117A"/>
    <w:rsid w:val="00A812D0"/>
    <w:rsid w:val="00A814E5"/>
    <w:rsid w:val="00A817AB"/>
    <w:rsid w:val="00A81888"/>
    <w:rsid w:val="00A819BD"/>
    <w:rsid w:val="00A81A94"/>
    <w:rsid w:val="00A81B23"/>
    <w:rsid w:val="00A81D9E"/>
    <w:rsid w:val="00A81E51"/>
    <w:rsid w:val="00A82162"/>
    <w:rsid w:val="00A82267"/>
    <w:rsid w:val="00A82675"/>
    <w:rsid w:val="00A82A8F"/>
    <w:rsid w:val="00A82BAD"/>
    <w:rsid w:val="00A82BCE"/>
    <w:rsid w:val="00A83124"/>
    <w:rsid w:val="00A8317E"/>
    <w:rsid w:val="00A832FF"/>
    <w:rsid w:val="00A83376"/>
    <w:rsid w:val="00A83432"/>
    <w:rsid w:val="00A8347C"/>
    <w:rsid w:val="00A836B5"/>
    <w:rsid w:val="00A8398E"/>
    <w:rsid w:val="00A839D6"/>
    <w:rsid w:val="00A83C65"/>
    <w:rsid w:val="00A841AF"/>
    <w:rsid w:val="00A8429C"/>
    <w:rsid w:val="00A843A3"/>
    <w:rsid w:val="00A843FF"/>
    <w:rsid w:val="00A8460B"/>
    <w:rsid w:val="00A84753"/>
    <w:rsid w:val="00A84A9F"/>
    <w:rsid w:val="00A84E39"/>
    <w:rsid w:val="00A85710"/>
    <w:rsid w:val="00A857C5"/>
    <w:rsid w:val="00A8588B"/>
    <w:rsid w:val="00A861B2"/>
    <w:rsid w:val="00A86233"/>
    <w:rsid w:val="00A86343"/>
    <w:rsid w:val="00A863AA"/>
    <w:rsid w:val="00A86522"/>
    <w:rsid w:val="00A86747"/>
    <w:rsid w:val="00A8687F"/>
    <w:rsid w:val="00A86BCD"/>
    <w:rsid w:val="00A86CAF"/>
    <w:rsid w:val="00A86DA2"/>
    <w:rsid w:val="00A86E7D"/>
    <w:rsid w:val="00A87526"/>
    <w:rsid w:val="00A87644"/>
    <w:rsid w:val="00A87B13"/>
    <w:rsid w:val="00A902AB"/>
    <w:rsid w:val="00A9083A"/>
    <w:rsid w:val="00A90877"/>
    <w:rsid w:val="00A90C27"/>
    <w:rsid w:val="00A90CDC"/>
    <w:rsid w:val="00A912D2"/>
    <w:rsid w:val="00A91419"/>
    <w:rsid w:val="00A91449"/>
    <w:rsid w:val="00A915EF"/>
    <w:rsid w:val="00A9198D"/>
    <w:rsid w:val="00A92CE9"/>
    <w:rsid w:val="00A93137"/>
    <w:rsid w:val="00A939F6"/>
    <w:rsid w:val="00A93A0A"/>
    <w:rsid w:val="00A93AAC"/>
    <w:rsid w:val="00A93B30"/>
    <w:rsid w:val="00A93CA4"/>
    <w:rsid w:val="00A93E6D"/>
    <w:rsid w:val="00A93EEA"/>
    <w:rsid w:val="00A94232"/>
    <w:rsid w:val="00A944E4"/>
    <w:rsid w:val="00A948F3"/>
    <w:rsid w:val="00A94EF9"/>
    <w:rsid w:val="00A950C4"/>
    <w:rsid w:val="00A952E2"/>
    <w:rsid w:val="00A95A49"/>
    <w:rsid w:val="00A95A85"/>
    <w:rsid w:val="00A95AE2"/>
    <w:rsid w:val="00A95EBC"/>
    <w:rsid w:val="00A95F29"/>
    <w:rsid w:val="00A96117"/>
    <w:rsid w:val="00A968C9"/>
    <w:rsid w:val="00A96954"/>
    <w:rsid w:val="00A96AF4"/>
    <w:rsid w:val="00A96B40"/>
    <w:rsid w:val="00A974D9"/>
    <w:rsid w:val="00A97811"/>
    <w:rsid w:val="00A97F0C"/>
    <w:rsid w:val="00AA04AF"/>
    <w:rsid w:val="00AA0801"/>
    <w:rsid w:val="00AA0F0B"/>
    <w:rsid w:val="00AA12B2"/>
    <w:rsid w:val="00AA14EB"/>
    <w:rsid w:val="00AA1528"/>
    <w:rsid w:val="00AA1753"/>
    <w:rsid w:val="00AA1893"/>
    <w:rsid w:val="00AA1BC3"/>
    <w:rsid w:val="00AA21D0"/>
    <w:rsid w:val="00AA2307"/>
    <w:rsid w:val="00AA23B3"/>
    <w:rsid w:val="00AA247B"/>
    <w:rsid w:val="00AA248E"/>
    <w:rsid w:val="00AA2960"/>
    <w:rsid w:val="00AA2FA5"/>
    <w:rsid w:val="00AA3250"/>
    <w:rsid w:val="00AA325E"/>
    <w:rsid w:val="00AA3533"/>
    <w:rsid w:val="00AA3591"/>
    <w:rsid w:val="00AA37E4"/>
    <w:rsid w:val="00AA474C"/>
    <w:rsid w:val="00AA4A7B"/>
    <w:rsid w:val="00AA5426"/>
    <w:rsid w:val="00AA55A3"/>
    <w:rsid w:val="00AA58B6"/>
    <w:rsid w:val="00AA5C3E"/>
    <w:rsid w:val="00AA5C98"/>
    <w:rsid w:val="00AA5EEC"/>
    <w:rsid w:val="00AA5F66"/>
    <w:rsid w:val="00AA60C9"/>
    <w:rsid w:val="00AA630C"/>
    <w:rsid w:val="00AA6683"/>
    <w:rsid w:val="00AA6B95"/>
    <w:rsid w:val="00AA6BE9"/>
    <w:rsid w:val="00AA741B"/>
    <w:rsid w:val="00AA75F0"/>
    <w:rsid w:val="00AA7D09"/>
    <w:rsid w:val="00AA7D49"/>
    <w:rsid w:val="00AA7E23"/>
    <w:rsid w:val="00AB025D"/>
    <w:rsid w:val="00AB033B"/>
    <w:rsid w:val="00AB0520"/>
    <w:rsid w:val="00AB0662"/>
    <w:rsid w:val="00AB0AD7"/>
    <w:rsid w:val="00AB0B93"/>
    <w:rsid w:val="00AB0E63"/>
    <w:rsid w:val="00AB120C"/>
    <w:rsid w:val="00AB12F5"/>
    <w:rsid w:val="00AB2057"/>
    <w:rsid w:val="00AB20E1"/>
    <w:rsid w:val="00AB2590"/>
    <w:rsid w:val="00AB27CE"/>
    <w:rsid w:val="00AB285F"/>
    <w:rsid w:val="00AB2909"/>
    <w:rsid w:val="00AB2946"/>
    <w:rsid w:val="00AB308C"/>
    <w:rsid w:val="00AB3752"/>
    <w:rsid w:val="00AB37A6"/>
    <w:rsid w:val="00AB3968"/>
    <w:rsid w:val="00AB3A64"/>
    <w:rsid w:val="00AB3B7B"/>
    <w:rsid w:val="00AB3E22"/>
    <w:rsid w:val="00AB3E7A"/>
    <w:rsid w:val="00AB41DA"/>
    <w:rsid w:val="00AB41F4"/>
    <w:rsid w:val="00AB4656"/>
    <w:rsid w:val="00AB48A4"/>
    <w:rsid w:val="00AB4A81"/>
    <w:rsid w:val="00AB4D0F"/>
    <w:rsid w:val="00AB4D2A"/>
    <w:rsid w:val="00AB4E4D"/>
    <w:rsid w:val="00AB4E5C"/>
    <w:rsid w:val="00AB52F7"/>
    <w:rsid w:val="00AB53EE"/>
    <w:rsid w:val="00AB589C"/>
    <w:rsid w:val="00AB5A5A"/>
    <w:rsid w:val="00AB5FB6"/>
    <w:rsid w:val="00AB67FC"/>
    <w:rsid w:val="00AB778C"/>
    <w:rsid w:val="00AB789B"/>
    <w:rsid w:val="00AB796D"/>
    <w:rsid w:val="00AB7ACE"/>
    <w:rsid w:val="00AB7ECB"/>
    <w:rsid w:val="00AB7FF2"/>
    <w:rsid w:val="00AC049F"/>
    <w:rsid w:val="00AC05BE"/>
    <w:rsid w:val="00AC0731"/>
    <w:rsid w:val="00AC076F"/>
    <w:rsid w:val="00AC0791"/>
    <w:rsid w:val="00AC0999"/>
    <w:rsid w:val="00AC0A3C"/>
    <w:rsid w:val="00AC0BB7"/>
    <w:rsid w:val="00AC0F51"/>
    <w:rsid w:val="00AC135D"/>
    <w:rsid w:val="00AC141E"/>
    <w:rsid w:val="00AC194E"/>
    <w:rsid w:val="00AC1A1E"/>
    <w:rsid w:val="00AC1C74"/>
    <w:rsid w:val="00AC1F18"/>
    <w:rsid w:val="00AC20BD"/>
    <w:rsid w:val="00AC24AA"/>
    <w:rsid w:val="00AC2579"/>
    <w:rsid w:val="00AC2699"/>
    <w:rsid w:val="00AC29C0"/>
    <w:rsid w:val="00AC2B8D"/>
    <w:rsid w:val="00AC2E04"/>
    <w:rsid w:val="00AC33A5"/>
    <w:rsid w:val="00AC3509"/>
    <w:rsid w:val="00AC35F0"/>
    <w:rsid w:val="00AC39B0"/>
    <w:rsid w:val="00AC3A9C"/>
    <w:rsid w:val="00AC4139"/>
    <w:rsid w:val="00AC4467"/>
    <w:rsid w:val="00AC455C"/>
    <w:rsid w:val="00AC4B36"/>
    <w:rsid w:val="00AC4E1A"/>
    <w:rsid w:val="00AC4EF1"/>
    <w:rsid w:val="00AC5077"/>
    <w:rsid w:val="00AC54B4"/>
    <w:rsid w:val="00AC602F"/>
    <w:rsid w:val="00AC645E"/>
    <w:rsid w:val="00AC66F3"/>
    <w:rsid w:val="00AC67F8"/>
    <w:rsid w:val="00AC6FE3"/>
    <w:rsid w:val="00AC74FC"/>
    <w:rsid w:val="00AC7710"/>
    <w:rsid w:val="00AC77E2"/>
    <w:rsid w:val="00AC7EF0"/>
    <w:rsid w:val="00AD02C5"/>
    <w:rsid w:val="00AD02DD"/>
    <w:rsid w:val="00AD04BA"/>
    <w:rsid w:val="00AD05FF"/>
    <w:rsid w:val="00AD074E"/>
    <w:rsid w:val="00AD08A0"/>
    <w:rsid w:val="00AD0AFE"/>
    <w:rsid w:val="00AD0CFF"/>
    <w:rsid w:val="00AD0E50"/>
    <w:rsid w:val="00AD0FA5"/>
    <w:rsid w:val="00AD10B3"/>
    <w:rsid w:val="00AD12D2"/>
    <w:rsid w:val="00AD1673"/>
    <w:rsid w:val="00AD173D"/>
    <w:rsid w:val="00AD17EF"/>
    <w:rsid w:val="00AD1AF9"/>
    <w:rsid w:val="00AD1B2D"/>
    <w:rsid w:val="00AD1CBF"/>
    <w:rsid w:val="00AD1DA4"/>
    <w:rsid w:val="00AD2184"/>
    <w:rsid w:val="00AD21E6"/>
    <w:rsid w:val="00AD257C"/>
    <w:rsid w:val="00AD2E8B"/>
    <w:rsid w:val="00AD3041"/>
    <w:rsid w:val="00AD31B4"/>
    <w:rsid w:val="00AD35C9"/>
    <w:rsid w:val="00AD35D5"/>
    <w:rsid w:val="00AD360B"/>
    <w:rsid w:val="00AD3B0D"/>
    <w:rsid w:val="00AD40D4"/>
    <w:rsid w:val="00AD4670"/>
    <w:rsid w:val="00AD4726"/>
    <w:rsid w:val="00AD4814"/>
    <w:rsid w:val="00AD4B2F"/>
    <w:rsid w:val="00AD5183"/>
    <w:rsid w:val="00AD581A"/>
    <w:rsid w:val="00AD5FC2"/>
    <w:rsid w:val="00AD6473"/>
    <w:rsid w:val="00AD6589"/>
    <w:rsid w:val="00AD65CE"/>
    <w:rsid w:val="00AD6B08"/>
    <w:rsid w:val="00AD6BA5"/>
    <w:rsid w:val="00AD767D"/>
    <w:rsid w:val="00AD771B"/>
    <w:rsid w:val="00AE0224"/>
    <w:rsid w:val="00AE0388"/>
    <w:rsid w:val="00AE07B9"/>
    <w:rsid w:val="00AE0AD9"/>
    <w:rsid w:val="00AE0ED8"/>
    <w:rsid w:val="00AE2002"/>
    <w:rsid w:val="00AE2095"/>
    <w:rsid w:val="00AE22A1"/>
    <w:rsid w:val="00AE2629"/>
    <w:rsid w:val="00AE2C75"/>
    <w:rsid w:val="00AE2EBE"/>
    <w:rsid w:val="00AE2FE6"/>
    <w:rsid w:val="00AE30C6"/>
    <w:rsid w:val="00AE31DD"/>
    <w:rsid w:val="00AE37DE"/>
    <w:rsid w:val="00AE3AC5"/>
    <w:rsid w:val="00AE3B30"/>
    <w:rsid w:val="00AE3CAC"/>
    <w:rsid w:val="00AE3D5C"/>
    <w:rsid w:val="00AE413D"/>
    <w:rsid w:val="00AE41CA"/>
    <w:rsid w:val="00AE45E3"/>
    <w:rsid w:val="00AE4770"/>
    <w:rsid w:val="00AE4D2F"/>
    <w:rsid w:val="00AE4D54"/>
    <w:rsid w:val="00AE4D55"/>
    <w:rsid w:val="00AE4DA5"/>
    <w:rsid w:val="00AE544D"/>
    <w:rsid w:val="00AE547E"/>
    <w:rsid w:val="00AE54B7"/>
    <w:rsid w:val="00AE5852"/>
    <w:rsid w:val="00AE62CF"/>
    <w:rsid w:val="00AE644F"/>
    <w:rsid w:val="00AE64DC"/>
    <w:rsid w:val="00AE6728"/>
    <w:rsid w:val="00AE67CE"/>
    <w:rsid w:val="00AE6C6D"/>
    <w:rsid w:val="00AE6DD2"/>
    <w:rsid w:val="00AE6E7B"/>
    <w:rsid w:val="00AE74D7"/>
    <w:rsid w:val="00AE7701"/>
    <w:rsid w:val="00AE7A21"/>
    <w:rsid w:val="00AE7D64"/>
    <w:rsid w:val="00AF01AB"/>
    <w:rsid w:val="00AF038C"/>
    <w:rsid w:val="00AF067A"/>
    <w:rsid w:val="00AF0743"/>
    <w:rsid w:val="00AF086D"/>
    <w:rsid w:val="00AF0CF9"/>
    <w:rsid w:val="00AF0D54"/>
    <w:rsid w:val="00AF157D"/>
    <w:rsid w:val="00AF1609"/>
    <w:rsid w:val="00AF16A6"/>
    <w:rsid w:val="00AF16F1"/>
    <w:rsid w:val="00AF176F"/>
    <w:rsid w:val="00AF17E7"/>
    <w:rsid w:val="00AF1893"/>
    <w:rsid w:val="00AF1B1B"/>
    <w:rsid w:val="00AF2764"/>
    <w:rsid w:val="00AF2AC5"/>
    <w:rsid w:val="00AF311F"/>
    <w:rsid w:val="00AF32DA"/>
    <w:rsid w:val="00AF34AC"/>
    <w:rsid w:val="00AF37E0"/>
    <w:rsid w:val="00AF3897"/>
    <w:rsid w:val="00AF3909"/>
    <w:rsid w:val="00AF3930"/>
    <w:rsid w:val="00AF3BCC"/>
    <w:rsid w:val="00AF3DEB"/>
    <w:rsid w:val="00AF3E90"/>
    <w:rsid w:val="00AF4002"/>
    <w:rsid w:val="00AF43C3"/>
    <w:rsid w:val="00AF4547"/>
    <w:rsid w:val="00AF46C8"/>
    <w:rsid w:val="00AF4C18"/>
    <w:rsid w:val="00AF4D9E"/>
    <w:rsid w:val="00AF4ED5"/>
    <w:rsid w:val="00AF57FF"/>
    <w:rsid w:val="00AF58C3"/>
    <w:rsid w:val="00AF59CE"/>
    <w:rsid w:val="00AF5E0F"/>
    <w:rsid w:val="00AF676A"/>
    <w:rsid w:val="00AF700D"/>
    <w:rsid w:val="00AF7BE7"/>
    <w:rsid w:val="00AF7F08"/>
    <w:rsid w:val="00B000D5"/>
    <w:rsid w:val="00B003CB"/>
    <w:rsid w:val="00B00854"/>
    <w:rsid w:val="00B00911"/>
    <w:rsid w:val="00B00E43"/>
    <w:rsid w:val="00B01067"/>
    <w:rsid w:val="00B0106C"/>
    <w:rsid w:val="00B0111E"/>
    <w:rsid w:val="00B0112B"/>
    <w:rsid w:val="00B01563"/>
    <w:rsid w:val="00B01895"/>
    <w:rsid w:val="00B018E9"/>
    <w:rsid w:val="00B01A1E"/>
    <w:rsid w:val="00B01E2A"/>
    <w:rsid w:val="00B01F0D"/>
    <w:rsid w:val="00B02C04"/>
    <w:rsid w:val="00B0311B"/>
    <w:rsid w:val="00B03334"/>
    <w:rsid w:val="00B038E2"/>
    <w:rsid w:val="00B03911"/>
    <w:rsid w:val="00B03AC1"/>
    <w:rsid w:val="00B041B0"/>
    <w:rsid w:val="00B04353"/>
    <w:rsid w:val="00B043E7"/>
    <w:rsid w:val="00B045DC"/>
    <w:rsid w:val="00B04788"/>
    <w:rsid w:val="00B04A98"/>
    <w:rsid w:val="00B04C58"/>
    <w:rsid w:val="00B05210"/>
    <w:rsid w:val="00B0550A"/>
    <w:rsid w:val="00B05777"/>
    <w:rsid w:val="00B058E3"/>
    <w:rsid w:val="00B05A1E"/>
    <w:rsid w:val="00B05BF1"/>
    <w:rsid w:val="00B06275"/>
    <w:rsid w:val="00B06732"/>
    <w:rsid w:val="00B070F2"/>
    <w:rsid w:val="00B07235"/>
    <w:rsid w:val="00B0750F"/>
    <w:rsid w:val="00B07961"/>
    <w:rsid w:val="00B07B73"/>
    <w:rsid w:val="00B07B79"/>
    <w:rsid w:val="00B07FD1"/>
    <w:rsid w:val="00B1045B"/>
    <w:rsid w:val="00B109FB"/>
    <w:rsid w:val="00B10ECA"/>
    <w:rsid w:val="00B11172"/>
    <w:rsid w:val="00B113AA"/>
    <w:rsid w:val="00B11947"/>
    <w:rsid w:val="00B11CB0"/>
    <w:rsid w:val="00B12744"/>
    <w:rsid w:val="00B12C86"/>
    <w:rsid w:val="00B12DE0"/>
    <w:rsid w:val="00B12E22"/>
    <w:rsid w:val="00B13215"/>
    <w:rsid w:val="00B13EBF"/>
    <w:rsid w:val="00B1497D"/>
    <w:rsid w:val="00B14A70"/>
    <w:rsid w:val="00B14C8D"/>
    <w:rsid w:val="00B14D9D"/>
    <w:rsid w:val="00B1582B"/>
    <w:rsid w:val="00B15C55"/>
    <w:rsid w:val="00B15C8A"/>
    <w:rsid w:val="00B1639A"/>
    <w:rsid w:val="00B1676D"/>
    <w:rsid w:val="00B167B8"/>
    <w:rsid w:val="00B1702B"/>
    <w:rsid w:val="00B171D4"/>
    <w:rsid w:val="00B172D0"/>
    <w:rsid w:val="00B17546"/>
    <w:rsid w:val="00B176FB"/>
    <w:rsid w:val="00B179C2"/>
    <w:rsid w:val="00B17A2A"/>
    <w:rsid w:val="00B17DD1"/>
    <w:rsid w:val="00B20055"/>
    <w:rsid w:val="00B200B4"/>
    <w:rsid w:val="00B20587"/>
    <w:rsid w:val="00B2080A"/>
    <w:rsid w:val="00B208B7"/>
    <w:rsid w:val="00B20D5F"/>
    <w:rsid w:val="00B20E00"/>
    <w:rsid w:val="00B20F52"/>
    <w:rsid w:val="00B21049"/>
    <w:rsid w:val="00B211F1"/>
    <w:rsid w:val="00B21762"/>
    <w:rsid w:val="00B2238E"/>
    <w:rsid w:val="00B22B91"/>
    <w:rsid w:val="00B22CB0"/>
    <w:rsid w:val="00B22D9E"/>
    <w:rsid w:val="00B22F65"/>
    <w:rsid w:val="00B23052"/>
    <w:rsid w:val="00B2327F"/>
    <w:rsid w:val="00B23416"/>
    <w:rsid w:val="00B234B7"/>
    <w:rsid w:val="00B23667"/>
    <w:rsid w:val="00B23772"/>
    <w:rsid w:val="00B23E3E"/>
    <w:rsid w:val="00B23F50"/>
    <w:rsid w:val="00B24B76"/>
    <w:rsid w:val="00B25724"/>
    <w:rsid w:val="00B25B53"/>
    <w:rsid w:val="00B25CDD"/>
    <w:rsid w:val="00B25F61"/>
    <w:rsid w:val="00B2640B"/>
    <w:rsid w:val="00B2645D"/>
    <w:rsid w:val="00B2650B"/>
    <w:rsid w:val="00B270F9"/>
    <w:rsid w:val="00B27C66"/>
    <w:rsid w:val="00B27D52"/>
    <w:rsid w:val="00B308EC"/>
    <w:rsid w:val="00B30A76"/>
    <w:rsid w:val="00B30C77"/>
    <w:rsid w:val="00B30C99"/>
    <w:rsid w:val="00B3133A"/>
    <w:rsid w:val="00B316BD"/>
    <w:rsid w:val="00B31D42"/>
    <w:rsid w:val="00B320BB"/>
    <w:rsid w:val="00B32226"/>
    <w:rsid w:val="00B32971"/>
    <w:rsid w:val="00B32B3E"/>
    <w:rsid w:val="00B32C29"/>
    <w:rsid w:val="00B32F49"/>
    <w:rsid w:val="00B33341"/>
    <w:rsid w:val="00B33BF3"/>
    <w:rsid w:val="00B33D01"/>
    <w:rsid w:val="00B34160"/>
    <w:rsid w:val="00B344CA"/>
    <w:rsid w:val="00B347D5"/>
    <w:rsid w:val="00B349B0"/>
    <w:rsid w:val="00B34E2D"/>
    <w:rsid w:val="00B34E3C"/>
    <w:rsid w:val="00B35146"/>
    <w:rsid w:val="00B354C9"/>
    <w:rsid w:val="00B35839"/>
    <w:rsid w:val="00B35876"/>
    <w:rsid w:val="00B35B3C"/>
    <w:rsid w:val="00B35BE7"/>
    <w:rsid w:val="00B35C6F"/>
    <w:rsid w:val="00B35DEF"/>
    <w:rsid w:val="00B3608A"/>
    <w:rsid w:val="00B361F3"/>
    <w:rsid w:val="00B363F7"/>
    <w:rsid w:val="00B36575"/>
    <w:rsid w:val="00B368A0"/>
    <w:rsid w:val="00B369A3"/>
    <w:rsid w:val="00B36B21"/>
    <w:rsid w:val="00B36B2B"/>
    <w:rsid w:val="00B36BC8"/>
    <w:rsid w:val="00B36BCA"/>
    <w:rsid w:val="00B36C05"/>
    <w:rsid w:val="00B36EB2"/>
    <w:rsid w:val="00B375E3"/>
    <w:rsid w:val="00B37B43"/>
    <w:rsid w:val="00B37EFC"/>
    <w:rsid w:val="00B4038D"/>
    <w:rsid w:val="00B40574"/>
    <w:rsid w:val="00B40662"/>
    <w:rsid w:val="00B406B8"/>
    <w:rsid w:val="00B40768"/>
    <w:rsid w:val="00B40B54"/>
    <w:rsid w:val="00B40C7A"/>
    <w:rsid w:val="00B411D7"/>
    <w:rsid w:val="00B4122F"/>
    <w:rsid w:val="00B41419"/>
    <w:rsid w:val="00B415F4"/>
    <w:rsid w:val="00B4177B"/>
    <w:rsid w:val="00B422FE"/>
    <w:rsid w:val="00B42387"/>
    <w:rsid w:val="00B4242B"/>
    <w:rsid w:val="00B4285A"/>
    <w:rsid w:val="00B42B5D"/>
    <w:rsid w:val="00B42D5D"/>
    <w:rsid w:val="00B43288"/>
    <w:rsid w:val="00B43355"/>
    <w:rsid w:val="00B437B1"/>
    <w:rsid w:val="00B439AC"/>
    <w:rsid w:val="00B43EC2"/>
    <w:rsid w:val="00B4405B"/>
    <w:rsid w:val="00B44078"/>
    <w:rsid w:val="00B44C78"/>
    <w:rsid w:val="00B44E54"/>
    <w:rsid w:val="00B4518F"/>
    <w:rsid w:val="00B455EF"/>
    <w:rsid w:val="00B456A6"/>
    <w:rsid w:val="00B4590C"/>
    <w:rsid w:val="00B45A45"/>
    <w:rsid w:val="00B45D20"/>
    <w:rsid w:val="00B4611D"/>
    <w:rsid w:val="00B463AF"/>
    <w:rsid w:val="00B46811"/>
    <w:rsid w:val="00B46931"/>
    <w:rsid w:val="00B46D94"/>
    <w:rsid w:val="00B46E0F"/>
    <w:rsid w:val="00B47080"/>
    <w:rsid w:val="00B47127"/>
    <w:rsid w:val="00B471DC"/>
    <w:rsid w:val="00B478E1"/>
    <w:rsid w:val="00B47920"/>
    <w:rsid w:val="00B47C60"/>
    <w:rsid w:val="00B47FF0"/>
    <w:rsid w:val="00B5042A"/>
    <w:rsid w:val="00B50887"/>
    <w:rsid w:val="00B50B20"/>
    <w:rsid w:val="00B50CED"/>
    <w:rsid w:val="00B50F1B"/>
    <w:rsid w:val="00B512BE"/>
    <w:rsid w:val="00B512F6"/>
    <w:rsid w:val="00B51BE3"/>
    <w:rsid w:val="00B51D9E"/>
    <w:rsid w:val="00B51E31"/>
    <w:rsid w:val="00B51E61"/>
    <w:rsid w:val="00B520D7"/>
    <w:rsid w:val="00B52841"/>
    <w:rsid w:val="00B52959"/>
    <w:rsid w:val="00B52A24"/>
    <w:rsid w:val="00B53411"/>
    <w:rsid w:val="00B53415"/>
    <w:rsid w:val="00B536D0"/>
    <w:rsid w:val="00B5372D"/>
    <w:rsid w:val="00B53CC1"/>
    <w:rsid w:val="00B53D09"/>
    <w:rsid w:val="00B53DED"/>
    <w:rsid w:val="00B53E86"/>
    <w:rsid w:val="00B53EBE"/>
    <w:rsid w:val="00B5400C"/>
    <w:rsid w:val="00B5459C"/>
    <w:rsid w:val="00B549AD"/>
    <w:rsid w:val="00B54B22"/>
    <w:rsid w:val="00B5538E"/>
    <w:rsid w:val="00B555C8"/>
    <w:rsid w:val="00B557A2"/>
    <w:rsid w:val="00B55A43"/>
    <w:rsid w:val="00B55E1B"/>
    <w:rsid w:val="00B5661C"/>
    <w:rsid w:val="00B5674C"/>
    <w:rsid w:val="00B568B9"/>
    <w:rsid w:val="00B56945"/>
    <w:rsid w:val="00B56E2B"/>
    <w:rsid w:val="00B56E7F"/>
    <w:rsid w:val="00B570DB"/>
    <w:rsid w:val="00B57468"/>
    <w:rsid w:val="00B5792B"/>
    <w:rsid w:val="00B57DA7"/>
    <w:rsid w:val="00B60224"/>
    <w:rsid w:val="00B60676"/>
    <w:rsid w:val="00B60795"/>
    <w:rsid w:val="00B607E3"/>
    <w:rsid w:val="00B60B9E"/>
    <w:rsid w:val="00B60CA7"/>
    <w:rsid w:val="00B60FB3"/>
    <w:rsid w:val="00B60FC7"/>
    <w:rsid w:val="00B61450"/>
    <w:rsid w:val="00B61819"/>
    <w:rsid w:val="00B61972"/>
    <w:rsid w:val="00B61E10"/>
    <w:rsid w:val="00B6258D"/>
    <w:rsid w:val="00B62C86"/>
    <w:rsid w:val="00B62FA0"/>
    <w:rsid w:val="00B631AB"/>
    <w:rsid w:val="00B6325D"/>
    <w:rsid w:val="00B6328E"/>
    <w:rsid w:val="00B635D5"/>
    <w:rsid w:val="00B6376C"/>
    <w:rsid w:val="00B63879"/>
    <w:rsid w:val="00B63E63"/>
    <w:rsid w:val="00B63E9F"/>
    <w:rsid w:val="00B641CD"/>
    <w:rsid w:val="00B64212"/>
    <w:rsid w:val="00B644EC"/>
    <w:rsid w:val="00B64CD7"/>
    <w:rsid w:val="00B64F56"/>
    <w:rsid w:val="00B6508D"/>
    <w:rsid w:val="00B65255"/>
    <w:rsid w:val="00B65432"/>
    <w:rsid w:val="00B65562"/>
    <w:rsid w:val="00B65B29"/>
    <w:rsid w:val="00B6670A"/>
    <w:rsid w:val="00B669D1"/>
    <w:rsid w:val="00B66ED8"/>
    <w:rsid w:val="00B66F90"/>
    <w:rsid w:val="00B67309"/>
    <w:rsid w:val="00B67332"/>
    <w:rsid w:val="00B67395"/>
    <w:rsid w:val="00B67528"/>
    <w:rsid w:val="00B67617"/>
    <w:rsid w:val="00B67C45"/>
    <w:rsid w:val="00B70002"/>
    <w:rsid w:val="00B7017A"/>
    <w:rsid w:val="00B7069D"/>
    <w:rsid w:val="00B707BE"/>
    <w:rsid w:val="00B707D0"/>
    <w:rsid w:val="00B7092A"/>
    <w:rsid w:val="00B70BEE"/>
    <w:rsid w:val="00B70D70"/>
    <w:rsid w:val="00B70FCD"/>
    <w:rsid w:val="00B71277"/>
    <w:rsid w:val="00B71370"/>
    <w:rsid w:val="00B71850"/>
    <w:rsid w:val="00B71D6C"/>
    <w:rsid w:val="00B72063"/>
    <w:rsid w:val="00B72159"/>
    <w:rsid w:val="00B7215B"/>
    <w:rsid w:val="00B724AB"/>
    <w:rsid w:val="00B72604"/>
    <w:rsid w:val="00B72BC8"/>
    <w:rsid w:val="00B7359F"/>
    <w:rsid w:val="00B7371A"/>
    <w:rsid w:val="00B73930"/>
    <w:rsid w:val="00B73AF2"/>
    <w:rsid w:val="00B74069"/>
    <w:rsid w:val="00B743CC"/>
    <w:rsid w:val="00B74755"/>
    <w:rsid w:val="00B74791"/>
    <w:rsid w:val="00B74799"/>
    <w:rsid w:val="00B74823"/>
    <w:rsid w:val="00B7489D"/>
    <w:rsid w:val="00B74EAB"/>
    <w:rsid w:val="00B74ECE"/>
    <w:rsid w:val="00B75050"/>
    <w:rsid w:val="00B7516D"/>
    <w:rsid w:val="00B755A8"/>
    <w:rsid w:val="00B757B5"/>
    <w:rsid w:val="00B75900"/>
    <w:rsid w:val="00B75ABD"/>
    <w:rsid w:val="00B75D1B"/>
    <w:rsid w:val="00B75DB5"/>
    <w:rsid w:val="00B75E07"/>
    <w:rsid w:val="00B75FE2"/>
    <w:rsid w:val="00B76013"/>
    <w:rsid w:val="00B765A8"/>
    <w:rsid w:val="00B76967"/>
    <w:rsid w:val="00B76C2A"/>
    <w:rsid w:val="00B76C8F"/>
    <w:rsid w:val="00B773AD"/>
    <w:rsid w:val="00B774F6"/>
    <w:rsid w:val="00B77644"/>
    <w:rsid w:val="00B77665"/>
    <w:rsid w:val="00B77804"/>
    <w:rsid w:val="00B778BE"/>
    <w:rsid w:val="00B77A9F"/>
    <w:rsid w:val="00B77CB7"/>
    <w:rsid w:val="00B77DB1"/>
    <w:rsid w:val="00B77F18"/>
    <w:rsid w:val="00B80053"/>
    <w:rsid w:val="00B800AD"/>
    <w:rsid w:val="00B8015D"/>
    <w:rsid w:val="00B801AB"/>
    <w:rsid w:val="00B8028F"/>
    <w:rsid w:val="00B805E2"/>
    <w:rsid w:val="00B806B8"/>
    <w:rsid w:val="00B80786"/>
    <w:rsid w:val="00B80F4C"/>
    <w:rsid w:val="00B80F4F"/>
    <w:rsid w:val="00B812A4"/>
    <w:rsid w:val="00B81547"/>
    <w:rsid w:val="00B815F5"/>
    <w:rsid w:val="00B81912"/>
    <w:rsid w:val="00B81960"/>
    <w:rsid w:val="00B8196A"/>
    <w:rsid w:val="00B81DEE"/>
    <w:rsid w:val="00B820F1"/>
    <w:rsid w:val="00B822E6"/>
    <w:rsid w:val="00B82434"/>
    <w:rsid w:val="00B826D2"/>
    <w:rsid w:val="00B82844"/>
    <w:rsid w:val="00B82AD1"/>
    <w:rsid w:val="00B82D09"/>
    <w:rsid w:val="00B82FF9"/>
    <w:rsid w:val="00B831E1"/>
    <w:rsid w:val="00B831FA"/>
    <w:rsid w:val="00B83353"/>
    <w:rsid w:val="00B838DC"/>
    <w:rsid w:val="00B83A8C"/>
    <w:rsid w:val="00B83BF5"/>
    <w:rsid w:val="00B83D85"/>
    <w:rsid w:val="00B83F1F"/>
    <w:rsid w:val="00B83FE9"/>
    <w:rsid w:val="00B84112"/>
    <w:rsid w:val="00B8442E"/>
    <w:rsid w:val="00B8455F"/>
    <w:rsid w:val="00B8483F"/>
    <w:rsid w:val="00B84AB0"/>
    <w:rsid w:val="00B854FC"/>
    <w:rsid w:val="00B85632"/>
    <w:rsid w:val="00B857BC"/>
    <w:rsid w:val="00B85AEB"/>
    <w:rsid w:val="00B85D26"/>
    <w:rsid w:val="00B85F88"/>
    <w:rsid w:val="00B86240"/>
    <w:rsid w:val="00B867A1"/>
    <w:rsid w:val="00B86A92"/>
    <w:rsid w:val="00B86EB5"/>
    <w:rsid w:val="00B87490"/>
    <w:rsid w:val="00B879DC"/>
    <w:rsid w:val="00B87ACD"/>
    <w:rsid w:val="00B87ADD"/>
    <w:rsid w:val="00B87B87"/>
    <w:rsid w:val="00B90021"/>
    <w:rsid w:val="00B902B4"/>
    <w:rsid w:val="00B904A0"/>
    <w:rsid w:val="00B9064D"/>
    <w:rsid w:val="00B90BAF"/>
    <w:rsid w:val="00B91489"/>
    <w:rsid w:val="00B916F6"/>
    <w:rsid w:val="00B9177A"/>
    <w:rsid w:val="00B91959"/>
    <w:rsid w:val="00B91BC0"/>
    <w:rsid w:val="00B91BE8"/>
    <w:rsid w:val="00B91D02"/>
    <w:rsid w:val="00B91EF8"/>
    <w:rsid w:val="00B92049"/>
    <w:rsid w:val="00B92280"/>
    <w:rsid w:val="00B923BF"/>
    <w:rsid w:val="00B92410"/>
    <w:rsid w:val="00B92C44"/>
    <w:rsid w:val="00B93055"/>
    <w:rsid w:val="00B9314C"/>
    <w:rsid w:val="00B93903"/>
    <w:rsid w:val="00B939DD"/>
    <w:rsid w:val="00B93DC4"/>
    <w:rsid w:val="00B93F71"/>
    <w:rsid w:val="00B94216"/>
    <w:rsid w:val="00B9427A"/>
    <w:rsid w:val="00B94550"/>
    <w:rsid w:val="00B94897"/>
    <w:rsid w:val="00B948CA"/>
    <w:rsid w:val="00B94C69"/>
    <w:rsid w:val="00B94CE4"/>
    <w:rsid w:val="00B94E2F"/>
    <w:rsid w:val="00B94F4D"/>
    <w:rsid w:val="00B95233"/>
    <w:rsid w:val="00B9523B"/>
    <w:rsid w:val="00B95316"/>
    <w:rsid w:val="00B953E8"/>
    <w:rsid w:val="00B95474"/>
    <w:rsid w:val="00B958DB"/>
    <w:rsid w:val="00B958F0"/>
    <w:rsid w:val="00B95CD7"/>
    <w:rsid w:val="00B95E56"/>
    <w:rsid w:val="00B967C7"/>
    <w:rsid w:val="00B96CBB"/>
    <w:rsid w:val="00B96DE5"/>
    <w:rsid w:val="00B970CD"/>
    <w:rsid w:val="00B97373"/>
    <w:rsid w:val="00B97502"/>
    <w:rsid w:val="00B977CF"/>
    <w:rsid w:val="00B97901"/>
    <w:rsid w:val="00B97D48"/>
    <w:rsid w:val="00B97E39"/>
    <w:rsid w:val="00B97FF0"/>
    <w:rsid w:val="00BA01B6"/>
    <w:rsid w:val="00BA0279"/>
    <w:rsid w:val="00BA0293"/>
    <w:rsid w:val="00BA02FF"/>
    <w:rsid w:val="00BA0798"/>
    <w:rsid w:val="00BA0BE7"/>
    <w:rsid w:val="00BA0F52"/>
    <w:rsid w:val="00BA1474"/>
    <w:rsid w:val="00BA14B6"/>
    <w:rsid w:val="00BA1581"/>
    <w:rsid w:val="00BA16D6"/>
    <w:rsid w:val="00BA1FA5"/>
    <w:rsid w:val="00BA1FF3"/>
    <w:rsid w:val="00BA20F8"/>
    <w:rsid w:val="00BA21D6"/>
    <w:rsid w:val="00BA2340"/>
    <w:rsid w:val="00BA263B"/>
    <w:rsid w:val="00BA277B"/>
    <w:rsid w:val="00BA29ED"/>
    <w:rsid w:val="00BA2AD7"/>
    <w:rsid w:val="00BA2F8F"/>
    <w:rsid w:val="00BA337E"/>
    <w:rsid w:val="00BA34FC"/>
    <w:rsid w:val="00BA36EF"/>
    <w:rsid w:val="00BA380B"/>
    <w:rsid w:val="00BA3860"/>
    <w:rsid w:val="00BA38DB"/>
    <w:rsid w:val="00BA3A01"/>
    <w:rsid w:val="00BA3BD6"/>
    <w:rsid w:val="00BA4247"/>
    <w:rsid w:val="00BA4533"/>
    <w:rsid w:val="00BA4652"/>
    <w:rsid w:val="00BA49C3"/>
    <w:rsid w:val="00BA4DE5"/>
    <w:rsid w:val="00BA4E15"/>
    <w:rsid w:val="00BA4F70"/>
    <w:rsid w:val="00BA5080"/>
    <w:rsid w:val="00BA50AA"/>
    <w:rsid w:val="00BA54D6"/>
    <w:rsid w:val="00BA5DE7"/>
    <w:rsid w:val="00BA5F82"/>
    <w:rsid w:val="00BA6585"/>
    <w:rsid w:val="00BA658E"/>
    <w:rsid w:val="00BA78FE"/>
    <w:rsid w:val="00BB00F7"/>
    <w:rsid w:val="00BB06D2"/>
    <w:rsid w:val="00BB0868"/>
    <w:rsid w:val="00BB11FD"/>
    <w:rsid w:val="00BB1D4A"/>
    <w:rsid w:val="00BB1E5E"/>
    <w:rsid w:val="00BB2AA3"/>
    <w:rsid w:val="00BB2B39"/>
    <w:rsid w:val="00BB31B4"/>
    <w:rsid w:val="00BB3377"/>
    <w:rsid w:val="00BB33C7"/>
    <w:rsid w:val="00BB3858"/>
    <w:rsid w:val="00BB38BC"/>
    <w:rsid w:val="00BB3917"/>
    <w:rsid w:val="00BB3A34"/>
    <w:rsid w:val="00BB3DEA"/>
    <w:rsid w:val="00BB3E70"/>
    <w:rsid w:val="00BB4080"/>
    <w:rsid w:val="00BB413E"/>
    <w:rsid w:val="00BB4350"/>
    <w:rsid w:val="00BB4606"/>
    <w:rsid w:val="00BB47D1"/>
    <w:rsid w:val="00BB5015"/>
    <w:rsid w:val="00BB5179"/>
    <w:rsid w:val="00BB55B3"/>
    <w:rsid w:val="00BB55C5"/>
    <w:rsid w:val="00BB5EB8"/>
    <w:rsid w:val="00BB6548"/>
    <w:rsid w:val="00BB677B"/>
    <w:rsid w:val="00BB6944"/>
    <w:rsid w:val="00BB6A3C"/>
    <w:rsid w:val="00BB6A9F"/>
    <w:rsid w:val="00BB6AFE"/>
    <w:rsid w:val="00BB70EB"/>
    <w:rsid w:val="00BB735F"/>
    <w:rsid w:val="00BB7552"/>
    <w:rsid w:val="00BB777B"/>
    <w:rsid w:val="00BB77DA"/>
    <w:rsid w:val="00BB7CC2"/>
    <w:rsid w:val="00BB7DE8"/>
    <w:rsid w:val="00BB7F22"/>
    <w:rsid w:val="00BC03C8"/>
    <w:rsid w:val="00BC06C8"/>
    <w:rsid w:val="00BC0D66"/>
    <w:rsid w:val="00BC13AF"/>
    <w:rsid w:val="00BC1587"/>
    <w:rsid w:val="00BC17B6"/>
    <w:rsid w:val="00BC183A"/>
    <w:rsid w:val="00BC1D5B"/>
    <w:rsid w:val="00BC1FB4"/>
    <w:rsid w:val="00BC21E2"/>
    <w:rsid w:val="00BC251B"/>
    <w:rsid w:val="00BC2627"/>
    <w:rsid w:val="00BC28FA"/>
    <w:rsid w:val="00BC2BC6"/>
    <w:rsid w:val="00BC2FD6"/>
    <w:rsid w:val="00BC376B"/>
    <w:rsid w:val="00BC392F"/>
    <w:rsid w:val="00BC3E63"/>
    <w:rsid w:val="00BC3F1F"/>
    <w:rsid w:val="00BC4307"/>
    <w:rsid w:val="00BC5074"/>
    <w:rsid w:val="00BC5593"/>
    <w:rsid w:val="00BC5725"/>
    <w:rsid w:val="00BC5B42"/>
    <w:rsid w:val="00BC5CB7"/>
    <w:rsid w:val="00BC5CCB"/>
    <w:rsid w:val="00BC64FA"/>
    <w:rsid w:val="00BC67BE"/>
    <w:rsid w:val="00BC68D7"/>
    <w:rsid w:val="00BC696E"/>
    <w:rsid w:val="00BC6B4B"/>
    <w:rsid w:val="00BC6D79"/>
    <w:rsid w:val="00BC6DC3"/>
    <w:rsid w:val="00BC7965"/>
    <w:rsid w:val="00BC7F86"/>
    <w:rsid w:val="00BD0244"/>
    <w:rsid w:val="00BD02A5"/>
    <w:rsid w:val="00BD0458"/>
    <w:rsid w:val="00BD07EB"/>
    <w:rsid w:val="00BD0C2A"/>
    <w:rsid w:val="00BD107A"/>
    <w:rsid w:val="00BD1146"/>
    <w:rsid w:val="00BD153B"/>
    <w:rsid w:val="00BD161C"/>
    <w:rsid w:val="00BD16AC"/>
    <w:rsid w:val="00BD182F"/>
    <w:rsid w:val="00BD1E7F"/>
    <w:rsid w:val="00BD2226"/>
    <w:rsid w:val="00BD23AD"/>
    <w:rsid w:val="00BD27B1"/>
    <w:rsid w:val="00BD2803"/>
    <w:rsid w:val="00BD292C"/>
    <w:rsid w:val="00BD2985"/>
    <w:rsid w:val="00BD2AA5"/>
    <w:rsid w:val="00BD2EDB"/>
    <w:rsid w:val="00BD3058"/>
    <w:rsid w:val="00BD340D"/>
    <w:rsid w:val="00BD34A9"/>
    <w:rsid w:val="00BD3A4A"/>
    <w:rsid w:val="00BD3B88"/>
    <w:rsid w:val="00BD3ED8"/>
    <w:rsid w:val="00BD43DC"/>
    <w:rsid w:val="00BD5124"/>
    <w:rsid w:val="00BD523C"/>
    <w:rsid w:val="00BD5810"/>
    <w:rsid w:val="00BD59A5"/>
    <w:rsid w:val="00BD5DF3"/>
    <w:rsid w:val="00BD69BF"/>
    <w:rsid w:val="00BD6C14"/>
    <w:rsid w:val="00BD6E30"/>
    <w:rsid w:val="00BD7254"/>
    <w:rsid w:val="00BD73BC"/>
    <w:rsid w:val="00BD74AF"/>
    <w:rsid w:val="00BD74D4"/>
    <w:rsid w:val="00BE0350"/>
    <w:rsid w:val="00BE04AB"/>
    <w:rsid w:val="00BE04BE"/>
    <w:rsid w:val="00BE06A5"/>
    <w:rsid w:val="00BE0E15"/>
    <w:rsid w:val="00BE134E"/>
    <w:rsid w:val="00BE154F"/>
    <w:rsid w:val="00BE15FF"/>
    <w:rsid w:val="00BE1B7D"/>
    <w:rsid w:val="00BE219B"/>
    <w:rsid w:val="00BE22F9"/>
    <w:rsid w:val="00BE24D8"/>
    <w:rsid w:val="00BE29CD"/>
    <w:rsid w:val="00BE2A69"/>
    <w:rsid w:val="00BE3AC7"/>
    <w:rsid w:val="00BE3B7B"/>
    <w:rsid w:val="00BE3D75"/>
    <w:rsid w:val="00BE41A1"/>
    <w:rsid w:val="00BE46E8"/>
    <w:rsid w:val="00BE4815"/>
    <w:rsid w:val="00BE4EBB"/>
    <w:rsid w:val="00BE54A9"/>
    <w:rsid w:val="00BE5BB4"/>
    <w:rsid w:val="00BE5C58"/>
    <w:rsid w:val="00BE5E99"/>
    <w:rsid w:val="00BE5F5B"/>
    <w:rsid w:val="00BE6266"/>
    <w:rsid w:val="00BE67AF"/>
    <w:rsid w:val="00BE693A"/>
    <w:rsid w:val="00BE6B04"/>
    <w:rsid w:val="00BE6B71"/>
    <w:rsid w:val="00BE6BCE"/>
    <w:rsid w:val="00BE6D48"/>
    <w:rsid w:val="00BE6E63"/>
    <w:rsid w:val="00BE6F15"/>
    <w:rsid w:val="00BE7542"/>
    <w:rsid w:val="00BE7842"/>
    <w:rsid w:val="00BE7918"/>
    <w:rsid w:val="00BE7D56"/>
    <w:rsid w:val="00BE7F7B"/>
    <w:rsid w:val="00BF03F3"/>
    <w:rsid w:val="00BF074B"/>
    <w:rsid w:val="00BF0AB5"/>
    <w:rsid w:val="00BF0E1B"/>
    <w:rsid w:val="00BF1063"/>
    <w:rsid w:val="00BF11E7"/>
    <w:rsid w:val="00BF128C"/>
    <w:rsid w:val="00BF16D9"/>
    <w:rsid w:val="00BF197A"/>
    <w:rsid w:val="00BF1A77"/>
    <w:rsid w:val="00BF1B24"/>
    <w:rsid w:val="00BF1EA4"/>
    <w:rsid w:val="00BF1FB5"/>
    <w:rsid w:val="00BF2137"/>
    <w:rsid w:val="00BF21C4"/>
    <w:rsid w:val="00BF220C"/>
    <w:rsid w:val="00BF22ED"/>
    <w:rsid w:val="00BF2357"/>
    <w:rsid w:val="00BF2912"/>
    <w:rsid w:val="00BF2983"/>
    <w:rsid w:val="00BF2B5E"/>
    <w:rsid w:val="00BF323E"/>
    <w:rsid w:val="00BF347C"/>
    <w:rsid w:val="00BF3D1F"/>
    <w:rsid w:val="00BF3D92"/>
    <w:rsid w:val="00BF3FE1"/>
    <w:rsid w:val="00BF4670"/>
    <w:rsid w:val="00BF4733"/>
    <w:rsid w:val="00BF4863"/>
    <w:rsid w:val="00BF48E4"/>
    <w:rsid w:val="00BF4CDE"/>
    <w:rsid w:val="00BF5063"/>
    <w:rsid w:val="00BF50A5"/>
    <w:rsid w:val="00BF58B1"/>
    <w:rsid w:val="00BF5AD7"/>
    <w:rsid w:val="00BF5F67"/>
    <w:rsid w:val="00BF6202"/>
    <w:rsid w:val="00BF6C74"/>
    <w:rsid w:val="00BF7064"/>
    <w:rsid w:val="00BF7120"/>
    <w:rsid w:val="00BF7279"/>
    <w:rsid w:val="00BF7324"/>
    <w:rsid w:val="00BF7332"/>
    <w:rsid w:val="00BF78A3"/>
    <w:rsid w:val="00C00016"/>
    <w:rsid w:val="00C0009E"/>
    <w:rsid w:val="00C00255"/>
    <w:rsid w:val="00C00516"/>
    <w:rsid w:val="00C005B6"/>
    <w:rsid w:val="00C00822"/>
    <w:rsid w:val="00C00EF1"/>
    <w:rsid w:val="00C01102"/>
    <w:rsid w:val="00C01163"/>
    <w:rsid w:val="00C015F3"/>
    <w:rsid w:val="00C016A2"/>
    <w:rsid w:val="00C01E77"/>
    <w:rsid w:val="00C027E6"/>
    <w:rsid w:val="00C028AC"/>
    <w:rsid w:val="00C02960"/>
    <w:rsid w:val="00C02AC2"/>
    <w:rsid w:val="00C02E61"/>
    <w:rsid w:val="00C035DD"/>
    <w:rsid w:val="00C03762"/>
    <w:rsid w:val="00C037B2"/>
    <w:rsid w:val="00C03CBF"/>
    <w:rsid w:val="00C0428E"/>
    <w:rsid w:val="00C045BA"/>
    <w:rsid w:val="00C04751"/>
    <w:rsid w:val="00C048A9"/>
    <w:rsid w:val="00C05569"/>
    <w:rsid w:val="00C05B62"/>
    <w:rsid w:val="00C05CE2"/>
    <w:rsid w:val="00C05EC8"/>
    <w:rsid w:val="00C062B6"/>
    <w:rsid w:val="00C0630D"/>
    <w:rsid w:val="00C065CD"/>
    <w:rsid w:val="00C068A3"/>
    <w:rsid w:val="00C06B20"/>
    <w:rsid w:val="00C06E3E"/>
    <w:rsid w:val="00C078F5"/>
    <w:rsid w:val="00C07E1B"/>
    <w:rsid w:val="00C07ED0"/>
    <w:rsid w:val="00C07ED3"/>
    <w:rsid w:val="00C07F64"/>
    <w:rsid w:val="00C10024"/>
    <w:rsid w:val="00C1016E"/>
    <w:rsid w:val="00C1037D"/>
    <w:rsid w:val="00C104C2"/>
    <w:rsid w:val="00C10834"/>
    <w:rsid w:val="00C10C5D"/>
    <w:rsid w:val="00C10C80"/>
    <w:rsid w:val="00C110A3"/>
    <w:rsid w:val="00C11239"/>
    <w:rsid w:val="00C1175B"/>
    <w:rsid w:val="00C11F18"/>
    <w:rsid w:val="00C12293"/>
    <w:rsid w:val="00C1247B"/>
    <w:rsid w:val="00C12849"/>
    <w:rsid w:val="00C1290A"/>
    <w:rsid w:val="00C12C17"/>
    <w:rsid w:val="00C12E7C"/>
    <w:rsid w:val="00C12EC8"/>
    <w:rsid w:val="00C131B7"/>
    <w:rsid w:val="00C133CA"/>
    <w:rsid w:val="00C13661"/>
    <w:rsid w:val="00C13852"/>
    <w:rsid w:val="00C13A65"/>
    <w:rsid w:val="00C13C5A"/>
    <w:rsid w:val="00C13DC2"/>
    <w:rsid w:val="00C149E9"/>
    <w:rsid w:val="00C15083"/>
    <w:rsid w:val="00C151B2"/>
    <w:rsid w:val="00C1533C"/>
    <w:rsid w:val="00C157B9"/>
    <w:rsid w:val="00C1590B"/>
    <w:rsid w:val="00C15D73"/>
    <w:rsid w:val="00C165C2"/>
    <w:rsid w:val="00C165F4"/>
    <w:rsid w:val="00C1687A"/>
    <w:rsid w:val="00C16A5D"/>
    <w:rsid w:val="00C16EA5"/>
    <w:rsid w:val="00C170CF"/>
    <w:rsid w:val="00C175AF"/>
    <w:rsid w:val="00C178A4"/>
    <w:rsid w:val="00C178BE"/>
    <w:rsid w:val="00C1796A"/>
    <w:rsid w:val="00C20378"/>
    <w:rsid w:val="00C203E9"/>
    <w:rsid w:val="00C205D0"/>
    <w:rsid w:val="00C208BB"/>
    <w:rsid w:val="00C20BE3"/>
    <w:rsid w:val="00C20DE8"/>
    <w:rsid w:val="00C2128F"/>
    <w:rsid w:val="00C21871"/>
    <w:rsid w:val="00C21A49"/>
    <w:rsid w:val="00C21B6E"/>
    <w:rsid w:val="00C21C41"/>
    <w:rsid w:val="00C21D73"/>
    <w:rsid w:val="00C220D6"/>
    <w:rsid w:val="00C228E1"/>
    <w:rsid w:val="00C22CC2"/>
    <w:rsid w:val="00C22E6A"/>
    <w:rsid w:val="00C22F2F"/>
    <w:rsid w:val="00C233A8"/>
    <w:rsid w:val="00C235D2"/>
    <w:rsid w:val="00C23AA0"/>
    <w:rsid w:val="00C23AAB"/>
    <w:rsid w:val="00C23F97"/>
    <w:rsid w:val="00C24289"/>
    <w:rsid w:val="00C242D7"/>
    <w:rsid w:val="00C245BE"/>
    <w:rsid w:val="00C245EF"/>
    <w:rsid w:val="00C246AF"/>
    <w:rsid w:val="00C248E3"/>
    <w:rsid w:val="00C24987"/>
    <w:rsid w:val="00C24C26"/>
    <w:rsid w:val="00C24CE8"/>
    <w:rsid w:val="00C24CEC"/>
    <w:rsid w:val="00C24F66"/>
    <w:rsid w:val="00C2552F"/>
    <w:rsid w:val="00C256C3"/>
    <w:rsid w:val="00C25842"/>
    <w:rsid w:val="00C266BB"/>
    <w:rsid w:val="00C266D5"/>
    <w:rsid w:val="00C268C4"/>
    <w:rsid w:val="00C26A7F"/>
    <w:rsid w:val="00C26CDE"/>
    <w:rsid w:val="00C2741D"/>
    <w:rsid w:val="00C2749B"/>
    <w:rsid w:val="00C2778B"/>
    <w:rsid w:val="00C2787D"/>
    <w:rsid w:val="00C2789E"/>
    <w:rsid w:val="00C278BC"/>
    <w:rsid w:val="00C279EE"/>
    <w:rsid w:val="00C27B1A"/>
    <w:rsid w:val="00C27B2D"/>
    <w:rsid w:val="00C27C2D"/>
    <w:rsid w:val="00C27D0D"/>
    <w:rsid w:val="00C27ECA"/>
    <w:rsid w:val="00C27FFB"/>
    <w:rsid w:val="00C3012D"/>
    <w:rsid w:val="00C30245"/>
    <w:rsid w:val="00C30672"/>
    <w:rsid w:val="00C306DE"/>
    <w:rsid w:val="00C3098A"/>
    <w:rsid w:val="00C31518"/>
    <w:rsid w:val="00C31768"/>
    <w:rsid w:val="00C3177E"/>
    <w:rsid w:val="00C31D82"/>
    <w:rsid w:val="00C32003"/>
    <w:rsid w:val="00C320A4"/>
    <w:rsid w:val="00C3221E"/>
    <w:rsid w:val="00C323E4"/>
    <w:rsid w:val="00C32572"/>
    <w:rsid w:val="00C3289B"/>
    <w:rsid w:val="00C33193"/>
    <w:rsid w:val="00C33469"/>
    <w:rsid w:val="00C3357B"/>
    <w:rsid w:val="00C3362F"/>
    <w:rsid w:val="00C33AC5"/>
    <w:rsid w:val="00C33B67"/>
    <w:rsid w:val="00C33D18"/>
    <w:rsid w:val="00C33D66"/>
    <w:rsid w:val="00C33F9B"/>
    <w:rsid w:val="00C341EE"/>
    <w:rsid w:val="00C34311"/>
    <w:rsid w:val="00C34419"/>
    <w:rsid w:val="00C344E2"/>
    <w:rsid w:val="00C348C6"/>
    <w:rsid w:val="00C34B29"/>
    <w:rsid w:val="00C34B55"/>
    <w:rsid w:val="00C34BEB"/>
    <w:rsid w:val="00C34D34"/>
    <w:rsid w:val="00C3560E"/>
    <w:rsid w:val="00C3584F"/>
    <w:rsid w:val="00C35F54"/>
    <w:rsid w:val="00C3601F"/>
    <w:rsid w:val="00C361A0"/>
    <w:rsid w:val="00C362A4"/>
    <w:rsid w:val="00C366CF"/>
    <w:rsid w:val="00C36E98"/>
    <w:rsid w:val="00C3720F"/>
    <w:rsid w:val="00C372C5"/>
    <w:rsid w:val="00C373E2"/>
    <w:rsid w:val="00C37661"/>
    <w:rsid w:val="00C377DB"/>
    <w:rsid w:val="00C378B4"/>
    <w:rsid w:val="00C37B50"/>
    <w:rsid w:val="00C37C92"/>
    <w:rsid w:val="00C37FA1"/>
    <w:rsid w:val="00C40381"/>
    <w:rsid w:val="00C40396"/>
    <w:rsid w:val="00C40644"/>
    <w:rsid w:val="00C406D2"/>
    <w:rsid w:val="00C40ACF"/>
    <w:rsid w:val="00C40AE3"/>
    <w:rsid w:val="00C40C9A"/>
    <w:rsid w:val="00C4113F"/>
    <w:rsid w:val="00C4121A"/>
    <w:rsid w:val="00C41659"/>
    <w:rsid w:val="00C41778"/>
    <w:rsid w:val="00C41BDA"/>
    <w:rsid w:val="00C41E55"/>
    <w:rsid w:val="00C41E78"/>
    <w:rsid w:val="00C42164"/>
    <w:rsid w:val="00C4216F"/>
    <w:rsid w:val="00C421A1"/>
    <w:rsid w:val="00C421EE"/>
    <w:rsid w:val="00C4261D"/>
    <w:rsid w:val="00C42BB2"/>
    <w:rsid w:val="00C42CA2"/>
    <w:rsid w:val="00C42D3A"/>
    <w:rsid w:val="00C42DF2"/>
    <w:rsid w:val="00C42E70"/>
    <w:rsid w:val="00C43210"/>
    <w:rsid w:val="00C438C7"/>
    <w:rsid w:val="00C43E91"/>
    <w:rsid w:val="00C43F7A"/>
    <w:rsid w:val="00C441B9"/>
    <w:rsid w:val="00C4420A"/>
    <w:rsid w:val="00C4471C"/>
    <w:rsid w:val="00C4496B"/>
    <w:rsid w:val="00C44A48"/>
    <w:rsid w:val="00C44B69"/>
    <w:rsid w:val="00C44E75"/>
    <w:rsid w:val="00C45533"/>
    <w:rsid w:val="00C45BE3"/>
    <w:rsid w:val="00C45F7B"/>
    <w:rsid w:val="00C461D3"/>
    <w:rsid w:val="00C46389"/>
    <w:rsid w:val="00C46869"/>
    <w:rsid w:val="00C4699F"/>
    <w:rsid w:val="00C46A94"/>
    <w:rsid w:val="00C46D1D"/>
    <w:rsid w:val="00C4704E"/>
    <w:rsid w:val="00C47386"/>
    <w:rsid w:val="00C477E1"/>
    <w:rsid w:val="00C47979"/>
    <w:rsid w:val="00C47D44"/>
    <w:rsid w:val="00C50681"/>
    <w:rsid w:val="00C507DD"/>
    <w:rsid w:val="00C50D6A"/>
    <w:rsid w:val="00C50FB8"/>
    <w:rsid w:val="00C5154E"/>
    <w:rsid w:val="00C517A2"/>
    <w:rsid w:val="00C517B2"/>
    <w:rsid w:val="00C51909"/>
    <w:rsid w:val="00C51C0C"/>
    <w:rsid w:val="00C51CB0"/>
    <w:rsid w:val="00C51E15"/>
    <w:rsid w:val="00C52280"/>
    <w:rsid w:val="00C5251A"/>
    <w:rsid w:val="00C526B8"/>
    <w:rsid w:val="00C5344F"/>
    <w:rsid w:val="00C53640"/>
    <w:rsid w:val="00C54018"/>
    <w:rsid w:val="00C5428F"/>
    <w:rsid w:val="00C5450A"/>
    <w:rsid w:val="00C5469F"/>
    <w:rsid w:val="00C5487C"/>
    <w:rsid w:val="00C54895"/>
    <w:rsid w:val="00C54F3F"/>
    <w:rsid w:val="00C5502A"/>
    <w:rsid w:val="00C5514F"/>
    <w:rsid w:val="00C5552A"/>
    <w:rsid w:val="00C55762"/>
    <w:rsid w:val="00C55A0A"/>
    <w:rsid w:val="00C55C88"/>
    <w:rsid w:val="00C55D78"/>
    <w:rsid w:val="00C56304"/>
    <w:rsid w:val="00C56620"/>
    <w:rsid w:val="00C56662"/>
    <w:rsid w:val="00C5675A"/>
    <w:rsid w:val="00C5675B"/>
    <w:rsid w:val="00C56986"/>
    <w:rsid w:val="00C56A25"/>
    <w:rsid w:val="00C56C1A"/>
    <w:rsid w:val="00C572D3"/>
    <w:rsid w:val="00C574C2"/>
    <w:rsid w:val="00C576EC"/>
    <w:rsid w:val="00C57A16"/>
    <w:rsid w:val="00C57C7B"/>
    <w:rsid w:val="00C57CF1"/>
    <w:rsid w:val="00C57EE8"/>
    <w:rsid w:val="00C604D7"/>
    <w:rsid w:val="00C604E3"/>
    <w:rsid w:val="00C60557"/>
    <w:rsid w:val="00C60965"/>
    <w:rsid w:val="00C6099D"/>
    <w:rsid w:val="00C61213"/>
    <w:rsid w:val="00C613E7"/>
    <w:rsid w:val="00C61451"/>
    <w:rsid w:val="00C61658"/>
    <w:rsid w:val="00C61D43"/>
    <w:rsid w:val="00C61DFF"/>
    <w:rsid w:val="00C62929"/>
    <w:rsid w:val="00C629C3"/>
    <w:rsid w:val="00C629EF"/>
    <w:rsid w:val="00C62D1A"/>
    <w:rsid w:val="00C63218"/>
    <w:rsid w:val="00C6346C"/>
    <w:rsid w:val="00C6373D"/>
    <w:rsid w:val="00C6401F"/>
    <w:rsid w:val="00C6443B"/>
    <w:rsid w:val="00C64B20"/>
    <w:rsid w:val="00C64B58"/>
    <w:rsid w:val="00C64EF0"/>
    <w:rsid w:val="00C65141"/>
    <w:rsid w:val="00C6553C"/>
    <w:rsid w:val="00C6567E"/>
    <w:rsid w:val="00C65859"/>
    <w:rsid w:val="00C65989"/>
    <w:rsid w:val="00C65D2D"/>
    <w:rsid w:val="00C66AE6"/>
    <w:rsid w:val="00C66D46"/>
    <w:rsid w:val="00C6740F"/>
    <w:rsid w:val="00C677BF"/>
    <w:rsid w:val="00C67E3F"/>
    <w:rsid w:val="00C70479"/>
    <w:rsid w:val="00C70900"/>
    <w:rsid w:val="00C70B3E"/>
    <w:rsid w:val="00C70B7B"/>
    <w:rsid w:val="00C70C92"/>
    <w:rsid w:val="00C70DE8"/>
    <w:rsid w:val="00C70F64"/>
    <w:rsid w:val="00C7105F"/>
    <w:rsid w:val="00C71369"/>
    <w:rsid w:val="00C71460"/>
    <w:rsid w:val="00C716FE"/>
    <w:rsid w:val="00C71858"/>
    <w:rsid w:val="00C718B0"/>
    <w:rsid w:val="00C719BB"/>
    <w:rsid w:val="00C71C2E"/>
    <w:rsid w:val="00C72274"/>
    <w:rsid w:val="00C72D4B"/>
    <w:rsid w:val="00C72E8C"/>
    <w:rsid w:val="00C73033"/>
    <w:rsid w:val="00C730B8"/>
    <w:rsid w:val="00C73112"/>
    <w:rsid w:val="00C73314"/>
    <w:rsid w:val="00C73471"/>
    <w:rsid w:val="00C7395B"/>
    <w:rsid w:val="00C739A5"/>
    <w:rsid w:val="00C739C6"/>
    <w:rsid w:val="00C7413A"/>
    <w:rsid w:val="00C743C6"/>
    <w:rsid w:val="00C745C4"/>
    <w:rsid w:val="00C74640"/>
    <w:rsid w:val="00C74791"/>
    <w:rsid w:val="00C749C6"/>
    <w:rsid w:val="00C74CED"/>
    <w:rsid w:val="00C74D68"/>
    <w:rsid w:val="00C74D84"/>
    <w:rsid w:val="00C752E3"/>
    <w:rsid w:val="00C75536"/>
    <w:rsid w:val="00C75616"/>
    <w:rsid w:val="00C75705"/>
    <w:rsid w:val="00C75BDA"/>
    <w:rsid w:val="00C75CE4"/>
    <w:rsid w:val="00C7600B"/>
    <w:rsid w:val="00C76197"/>
    <w:rsid w:val="00C761B7"/>
    <w:rsid w:val="00C7650C"/>
    <w:rsid w:val="00C76A1A"/>
    <w:rsid w:val="00C76B7C"/>
    <w:rsid w:val="00C77033"/>
    <w:rsid w:val="00C776CC"/>
    <w:rsid w:val="00C77DCC"/>
    <w:rsid w:val="00C77E16"/>
    <w:rsid w:val="00C80959"/>
    <w:rsid w:val="00C80B76"/>
    <w:rsid w:val="00C80D40"/>
    <w:rsid w:val="00C80F7A"/>
    <w:rsid w:val="00C812B5"/>
    <w:rsid w:val="00C815C8"/>
    <w:rsid w:val="00C8166E"/>
    <w:rsid w:val="00C8249C"/>
    <w:rsid w:val="00C827E6"/>
    <w:rsid w:val="00C82A60"/>
    <w:rsid w:val="00C82AF8"/>
    <w:rsid w:val="00C82B6E"/>
    <w:rsid w:val="00C82DDC"/>
    <w:rsid w:val="00C830CD"/>
    <w:rsid w:val="00C83272"/>
    <w:rsid w:val="00C832DA"/>
    <w:rsid w:val="00C83A7B"/>
    <w:rsid w:val="00C83A7C"/>
    <w:rsid w:val="00C83AD3"/>
    <w:rsid w:val="00C83C98"/>
    <w:rsid w:val="00C83F2A"/>
    <w:rsid w:val="00C8403D"/>
    <w:rsid w:val="00C84298"/>
    <w:rsid w:val="00C84915"/>
    <w:rsid w:val="00C84A96"/>
    <w:rsid w:val="00C84B29"/>
    <w:rsid w:val="00C84C68"/>
    <w:rsid w:val="00C850A2"/>
    <w:rsid w:val="00C85297"/>
    <w:rsid w:val="00C856EC"/>
    <w:rsid w:val="00C857CF"/>
    <w:rsid w:val="00C85C84"/>
    <w:rsid w:val="00C85E99"/>
    <w:rsid w:val="00C85EB1"/>
    <w:rsid w:val="00C860D2"/>
    <w:rsid w:val="00C860FB"/>
    <w:rsid w:val="00C8630B"/>
    <w:rsid w:val="00C8672F"/>
    <w:rsid w:val="00C8674E"/>
    <w:rsid w:val="00C867DD"/>
    <w:rsid w:val="00C868A4"/>
    <w:rsid w:val="00C86906"/>
    <w:rsid w:val="00C86DA8"/>
    <w:rsid w:val="00C8712F"/>
    <w:rsid w:val="00C873CA"/>
    <w:rsid w:val="00C87527"/>
    <w:rsid w:val="00C8753B"/>
    <w:rsid w:val="00C878E1"/>
    <w:rsid w:val="00C879CB"/>
    <w:rsid w:val="00C87A5F"/>
    <w:rsid w:val="00C87E6E"/>
    <w:rsid w:val="00C901B3"/>
    <w:rsid w:val="00C9051E"/>
    <w:rsid w:val="00C90667"/>
    <w:rsid w:val="00C9066F"/>
    <w:rsid w:val="00C906B3"/>
    <w:rsid w:val="00C911D3"/>
    <w:rsid w:val="00C91297"/>
    <w:rsid w:val="00C913E1"/>
    <w:rsid w:val="00C915D2"/>
    <w:rsid w:val="00C918CD"/>
    <w:rsid w:val="00C91B7D"/>
    <w:rsid w:val="00C91E0C"/>
    <w:rsid w:val="00C91E0E"/>
    <w:rsid w:val="00C92155"/>
    <w:rsid w:val="00C92191"/>
    <w:rsid w:val="00C922A2"/>
    <w:rsid w:val="00C929D9"/>
    <w:rsid w:val="00C92CEE"/>
    <w:rsid w:val="00C930D1"/>
    <w:rsid w:val="00C93163"/>
    <w:rsid w:val="00C93248"/>
    <w:rsid w:val="00C937EC"/>
    <w:rsid w:val="00C9395F"/>
    <w:rsid w:val="00C93CFB"/>
    <w:rsid w:val="00C93DB6"/>
    <w:rsid w:val="00C943FD"/>
    <w:rsid w:val="00C94555"/>
    <w:rsid w:val="00C9496D"/>
    <w:rsid w:val="00C94D25"/>
    <w:rsid w:val="00C94F01"/>
    <w:rsid w:val="00C94FD6"/>
    <w:rsid w:val="00C95B68"/>
    <w:rsid w:val="00C95E28"/>
    <w:rsid w:val="00C96100"/>
    <w:rsid w:val="00C96733"/>
    <w:rsid w:val="00C967C0"/>
    <w:rsid w:val="00C96F7F"/>
    <w:rsid w:val="00C97744"/>
    <w:rsid w:val="00CA0204"/>
    <w:rsid w:val="00CA066F"/>
    <w:rsid w:val="00CA07F2"/>
    <w:rsid w:val="00CA0896"/>
    <w:rsid w:val="00CA0A5C"/>
    <w:rsid w:val="00CA0B01"/>
    <w:rsid w:val="00CA0DA2"/>
    <w:rsid w:val="00CA12C6"/>
    <w:rsid w:val="00CA19EB"/>
    <w:rsid w:val="00CA21C5"/>
    <w:rsid w:val="00CA224D"/>
    <w:rsid w:val="00CA2AF2"/>
    <w:rsid w:val="00CA3371"/>
    <w:rsid w:val="00CA3864"/>
    <w:rsid w:val="00CA3EE7"/>
    <w:rsid w:val="00CA4152"/>
    <w:rsid w:val="00CA41D2"/>
    <w:rsid w:val="00CA4223"/>
    <w:rsid w:val="00CA466A"/>
    <w:rsid w:val="00CA4707"/>
    <w:rsid w:val="00CA4841"/>
    <w:rsid w:val="00CA49E6"/>
    <w:rsid w:val="00CA4AF3"/>
    <w:rsid w:val="00CA574A"/>
    <w:rsid w:val="00CA585E"/>
    <w:rsid w:val="00CA58A8"/>
    <w:rsid w:val="00CA5C7A"/>
    <w:rsid w:val="00CA5C8B"/>
    <w:rsid w:val="00CA5EA4"/>
    <w:rsid w:val="00CA6B36"/>
    <w:rsid w:val="00CA71B8"/>
    <w:rsid w:val="00CA75B7"/>
    <w:rsid w:val="00CA7C0B"/>
    <w:rsid w:val="00CB0154"/>
    <w:rsid w:val="00CB099C"/>
    <w:rsid w:val="00CB0ABF"/>
    <w:rsid w:val="00CB0F6C"/>
    <w:rsid w:val="00CB1063"/>
    <w:rsid w:val="00CB124C"/>
    <w:rsid w:val="00CB16B5"/>
    <w:rsid w:val="00CB17C5"/>
    <w:rsid w:val="00CB1A2F"/>
    <w:rsid w:val="00CB21C0"/>
    <w:rsid w:val="00CB2912"/>
    <w:rsid w:val="00CB2B5A"/>
    <w:rsid w:val="00CB2F40"/>
    <w:rsid w:val="00CB3358"/>
    <w:rsid w:val="00CB3515"/>
    <w:rsid w:val="00CB390F"/>
    <w:rsid w:val="00CB3B31"/>
    <w:rsid w:val="00CB3E05"/>
    <w:rsid w:val="00CB3F95"/>
    <w:rsid w:val="00CB45CE"/>
    <w:rsid w:val="00CB492D"/>
    <w:rsid w:val="00CB4C09"/>
    <w:rsid w:val="00CB4EEA"/>
    <w:rsid w:val="00CB4F82"/>
    <w:rsid w:val="00CB50BA"/>
    <w:rsid w:val="00CB578F"/>
    <w:rsid w:val="00CB5D97"/>
    <w:rsid w:val="00CB5FC7"/>
    <w:rsid w:val="00CB63BE"/>
    <w:rsid w:val="00CB6913"/>
    <w:rsid w:val="00CB6B50"/>
    <w:rsid w:val="00CB6B8D"/>
    <w:rsid w:val="00CB6B8E"/>
    <w:rsid w:val="00CB6BA1"/>
    <w:rsid w:val="00CB74EF"/>
    <w:rsid w:val="00CB772D"/>
    <w:rsid w:val="00CB78E0"/>
    <w:rsid w:val="00CC03B0"/>
    <w:rsid w:val="00CC055F"/>
    <w:rsid w:val="00CC0842"/>
    <w:rsid w:val="00CC0D7A"/>
    <w:rsid w:val="00CC0DFE"/>
    <w:rsid w:val="00CC14AB"/>
    <w:rsid w:val="00CC1A4D"/>
    <w:rsid w:val="00CC1AD6"/>
    <w:rsid w:val="00CC1FF4"/>
    <w:rsid w:val="00CC214D"/>
    <w:rsid w:val="00CC21F4"/>
    <w:rsid w:val="00CC239F"/>
    <w:rsid w:val="00CC27F4"/>
    <w:rsid w:val="00CC28D9"/>
    <w:rsid w:val="00CC2CF0"/>
    <w:rsid w:val="00CC2FE2"/>
    <w:rsid w:val="00CC2FE9"/>
    <w:rsid w:val="00CC3160"/>
    <w:rsid w:val="00CC3168"/>
    <w:rsid w:val="00CC3258"/>
    <w:rsid w:val="00CC3D69"/>
    <w:rsid w:val="00CC3DEE"/>
    <w:rsid w:val="00CC4080"/>
    <w:rsid w:val="00CC45EA"/>
    <w:rsid w:val="00CC48E8"/>
    <w:rsid w:val="00CC496C"/>
    <w:rsid w:val="00CC49AB"/>
    <w:rsid w:val="00CC5186"/>
    <w:rsid w:val="00CC5759"/>
    <w:rsid w:val="00CC5A6E"/>
    <w:rsid w:val="00CC5A74"/>
    <w:rsid w:val="00CC5DEA"/>
    <w:rsid w:val="00CC5EFE"/>
    <w:rsid w:val="00CC6135"/>
    <w:rsid w:val="00CC624E"/>
    <w:rsid w:val="00CC64D0"/>
    <w:rsid w:val="00CC664F"/>
    <w:rsid w:val="00CC6697"/>
    <w:rsid w:val="00CC6B03"/>
    <w:rsid w:val="00CC72C8"/>
    <w:rsid w:val="00CC74FA"/>
    <w:rsid w:val="00CC7CE7"/>
    <w:rsid w:val="00CD01A3"/>
    <w:rsid w:val="00CD0220"/>
    <w:rsid w:val="00CD0348"/>
    <w:rsid w:val="00CD059E"/>
    <w:rsid w:val="00CD0BFB"/>
    <w:rsid w:val="00CD0D7A"/>
    <w:rsid w:val="00CD0E8E"/>
    <w:rsid w:val="00CD14F2"/>
    <w:rsid w:val="00CD1788"/>
    <w:rsid w:val="00CD1ACB"/>
    <w:rsid w:val="00CD1F4D"/>
    <w:rsid w:val="00CD2058"/>
    <w:rsid w:val="00CD20F0"/>
    <w:rsid w:val="00CD29BF"/>
    <w:rsid w:val="00CD2D05"/>
    <w:rsid w:val="00CD2E2D"/>
    <w:rsid w:val="00CD2E87"/>
    <w:rsid w:val="00CD3082"/>
    <w:rsid w:val="00CD3C34"/>
    <w:rsid w:val="00CD3CE3"/>
    <w:rsid w:val="00CD4076"/>
    <w:rsid w:val="00CD43F0"/>
    <w:rsid w:val="00CD45AF"/>
    <w:rsid w:val="00CD463E"/>
    <w:rsid w:val="00CD4864"/>
    <w:rsid w:val="00CD4989"/>
    <w:rsid w:val="00CD4A06"/>
    <w:rsid w:val="00CD4AC1"/>
    <w:rsid w:val="00CD539F"/>
    <w:rsid w:val="00CD5892"/>
    <w:rsid w:val="00CD59D3"/>
    <w:rsid w:val="00CD5E94"/>
    <w:rsid w:val="00CD5EC3"/>
    <w:rsid w:val="00CD607B"/>
    <w:rsid w:val="00CD6398"/>
    <w:rsid w:val="00CD693B"/>
    <w:rsid w:val="00CD693E"/>
    <w:rsid w:val="00CD6D8A"/>
    <w:rsid w:val="00CD6F1B"/>
    <w:rsid w:val="00CD70F9"/>
    <w:rsid w:val="00CD73A8"/>
    <w:rsid w:val="00CD7B9E"/>
    <w:rsid w:val="00CD7CE9"/>
    <w:rsid w:val="00CD7CF4"/>
    <w:rsid w:val="00CD7E1F"/>
    <w:rsid w:val="00CE0317"/>
    <w:rsid w:val="00CE03D3"/>
    <w:rsid w:val="00CE0CA9"/>
    <w:rsid w:val="00CE0CAB"/>
    <w:rsid w:val="00CE1136"/>
    <w:rsid w:val="00CE1342"/>
    <w:rsid w:val="00CE13E7"/>
    <w:rsid w:val="00CE171C"/>
    <w:rsid w:val="00CE1880"/>
    <w:rsid w:val="00CE1FFE"/>
    <w:rsid w:val="00CE221D"/>
    <w:rsid w:val="00CE2761"/>
    <w:rsid w:val="00CE2B41"/>
    <w:rsid w:val="00CE2C00"/>
    <w:rsid w:val="00CE30D6"/>
    <w:rsid w:val="00CE330D"/>
    <w:rsid w:val="00CE332E"/>
    <w:rsid w:val="00CE38BE"/>
    <w:rsid w:val="00CE404E"/>
    <w:rsid w:val="00CE41B2"/>
    <w:rsid w:val="00CE4346"/>
    <w:rsid w:val="00CE4529"/>
    <w:rsid w:val="00CE4600"/>
    <w:rsid w:val="00CE4BE6"/>
    <w:rsid w:val="00CE564B"/>
    <w:rsid w:val="00CE61F5"/>
    <w:rsid w:val="00CE655F"/>
    <w:rsid w:val="00CE68E1"/>
    <w:rsid w:val="00CE6971"/>
    <w:rsid w:val="00CE6CD9"/>
    <w:rsid w:val="00CE6E05"/>
    <w:rsid w:val="00CE6F46"/>
    <w:rsid w:val="00CE7598"/>
    <w:rsid w:val="00CE75A2"/>
    <w:rsid w:val="00CE77CD"/>
    <w:rsid w:val="00CE7879"/>
    <w:rsid w:val="00CE78D1"/>
    <w:rsid w:val="00CF0B1F"/>
    <w:rsid w:val="00CF0BE0"/>
    <w:rsid w:val="00CF0D71"/>
    <w:rsid w:val="00CF0F18"/>
    <w:rsid w:val="00CF0F80"/>
    <w:rsid w:val="00CF1187"/>
    <w:rsid w:val="00CF1656"/>
    <w:rsid w:val="00CF16C6"/>
    <w:rsid w:val="00CF172B"/>
    <w:rsid w:val="00CF1AFD"/>
    <w:rsid w:val="00CF21CA"/>
    <w:rsid w:val="00CF2385"/>
    <w:rsid w:val="00CF2476"/>
    <w:rsid w:val="00CF2499"/>
    <w:rsid w:val="00CF2679"/>
    <w:rsid w:val="00CF26BC"/>
    <w:rsid w:val="00CF28D2"/>
    <w:rsid w:val="00CF2DF9"/>
    <w:rsid w:val="00CF2FAE"/>
    <w:rsid w:val="00CF3248"/>
    <w:rsid w:val="00CF3684"/>
    <w:rsid w:val="00CF381E"/>
    <w:rsid w:val="00CF3A91"/>
    <w:rsid w:val="00CF3C9A"/>
    <w:rsid w:val="00CF40CE"/>
    <w:rsid w:val="00CF4AAE"/>
    <w:rsid w:val="00CF53F7"/>
    <w:rsid w:val="00CF54E1"/>
    <w:rsid w:val="00CF5933"/>
    <w:rsid w:val="00CF59E9"/>
    <w:rsid w:val="00CF5B8E"/>
    <w:rsid w:val="00CF5BD1"/>
    <w:rsid w:val="00CF5BFC"/>
    <w:rsid w:val="00CF5D34"/>
    <w:rsid w:val="00CF5DF9"/>
    <w:rsid w:val="00CF61E0"/>
    <w:rsid w:val="00CF6514"/>
    <w:rsid w:val="00CF658B"/>
    <w:rsid w:val="00CF693A"/>
    <w:rsid w:val="00CF6B79"/>
    <w:rsid w:val="00CF6D3E"/>
    <w:rsid w:val="00CF6EDA"/>
    <w:rsid w:val="00CF6F87"/>
    <w:rsid w:val="00CF70A2"/>
    <w:rsid w:val="00CF73DB"/>
    <w:rsid w:val="00CF757A"/>
    <w:rsid w:val="00CF75ED"/>
    <w:rsid w:val="00CF7714"/>
    <w:rsid w:val="00CF773F"/>
    <w:rsid w:val="00CF79F1"/>
    <w:rsid w:val="00CF7A92"/>
    <w:rsid w:val="00CF7B99"/>
    <w:rsid w:val="00CF7E11"/>
    <w:rsid w:val="00D00DF1"/>
    <w:rsid w:val="00D014F4"/>
    <w:rsid w:val="00D015C2"/>
    <w:rsid w:val="00D0169B"/>
    <w:rsid w:val="00D0191F"/>
    <w:rsid w:val="00D01A76"/>
    <w:rsid w:val="00D01EEC"/>
    <w:rsid w:val="00D0251C"/>
    <w:rsid w:val="00D02C42"/>
    <w:rsid w:val="00D02D4E"/>
    <w:rsid w:val="00D02DCF"/>
    <w:rsid w:val="00D02E84"/>
    <w:rsid w:val="00D02FAA"/>
    <w:rsid w:val="00D032E0"/>
    <w:rsid w:val="00D03648"/>
    <w:rsid w:val="00D036F5"/>
    <w:rsid w:val="00D0389C"/>
    <w:rsid w:val="00D039E4"/>
    <w:rsid w:val="00D03C82"/>
    <w:rsid w:val="00D03CBE"/>
    <w:rsid w:val="00D040DF"/>
    <w:rsid w:val="00D04115"/>
    <w:rsid w:val="00D0445D"/>
    <w:rsid w:val="00D04501"/>
    <w:rsid w:val="00D05736"/>
    <w:rsid w:val="00D057CA"/>
    <w:rsid w:val="00D05888"/>
    <w:rsid w:val="00D05B04"/>
    <w:rsid w:val="00D05F74"/>
    <w:rsid w:val="00D0626A"/>
    <w:rsid w:val="00D06314"/>
    <w:rsid w:val="00D06A4B"/>
    <w:rsid w:val="00D06FCE"/>
    <w:rsid w:val="00D07593"/>
    <w:rsid w:val="00D07636"/>
    <w:rsid w:val="00D077D5"/>
    <w:rsid w:val="00D0781E"/>
    <w:rsid w:val="00D079FB"/>
    <w:rsid w:val="00D07A80"/>
    <w:rsid w:val="00D07D05"/>
    <w:rsid w:val="00D07F2B"/>
    <w:rsid w:val="00D10065"/>
    <w:rsid w:val="00D10222"/>
    <w:rsid w:val="00D10323"/>
    <w:rsid w:val="00D1044A"/>
    <w:rsid w:val="00D10865"/>
    <w:rsid w:val="00D10A06"/>
    <w:rsid w:val="00D10E35"/>
    <w:rsid w:val="00D11126"/>
    <w:rsid w:val="00D112A3"/>
    <w:rsid w:val="00D115CF"/>
    <w:rsid w:val="00D117BB"/>
    <w:rsid w:val="00D117D9"/>
    <w:rsid w:val="00D11821"/>
    <w:rsid w:val="00D1182B"/>
    <w:rsid w:val="00D11D99"/>
    <w:rsid w:val="00D1238B"/>
    <w:rsid w:val="00D123E2"/>
    <w:rsid w:val="00D124C2"/>
    <w:rsid w:val="00D125FD"/>
    <w:rsid w:val="00D1263E"/>
    <w:rsid w:val="00D127D9"/>
    <w:rsid w:val="00D128EE"/>
    <w:rsid w:val="00D12F8D"/>
    <w:rsid w:val="00D13200"/>
    <w:rsid w:val="00D133DC"/>
    <w:rsid w:val="00D1372C"/>
    <w:rsid w:val="00D13B2E"/>
    <w:rsid w:val="00D13E79"/>
    <w:rsid w:val="00D1423F"/>
    <w:rsid w:val="00D1456D"/>
    <w:rsid w:val="00D14B09"/>
    <w:rsid w:val="00D14F2E"/>
    <w:rsid w:val="00D15034"/>
    <w:rsid w:val="00D152BD"/>
    <w:rsid w:val="00D152C6"/>
    <w:rsid w:val="00D158A6"/>
    <w:rsid w:val="00D159B0"/>
    <w:rsid w:val="00D15C98"/>
    <w:rsid w:val="00D15DDE"/>
    <w:rsid w:val="00D15E0B"/>
    <w:rsid w:val="00D16023"/>
    <w:rsid w:val="00D16144"/>
    <w:rsid w:val="00D16251"/>
    <w:rsid w:val="00D164FA"/>
    <w:rsid w:val="00D167BF"/>
    <w:rsid w:val="00D168B8"/>
    <w:rsid w:val="00D16BFA"/>
    <w:rsid w:val="00D16E11"/>
    <w:rsid w:val="00D16EB8"/>
    <w:rsid w:val="00D172C3"/>
    <w:rsid w:val="00D1777F"/>
    <w:rsid w:val="00D17F0D"/>
    <w:rsid w:val="00D20161"/>
    <w:rsid w:val="00D201F0"/>
    <w:rsid w:val="00D203BF"/>
    <w:rsid w:val="00D208C8"/>
    <w:rsid w:val="00D21132"/>
    <w:rsid w:val="00D212DC"/>
    <w:rsid w:val="00D21A3A"/>
    <w:rsid w:val="00D21D72"/>
    <w:rsid w:val="00D22B30"/>
    <w:rsid w:val="00D22CFA"/>
    <w:rsid w:val="00D22E1C"/>
    <w:rsid w:val="00D23028"/>
    <w:rsid w:val="00D23426"/>
    <w:rsid w:val="00D234A8"/>
    <w:rsid w:val="00D2370D"/>
    <w:rsid w:val="00D238AF"/>
    <w:rsid w:val="00D23929"/>
    <w:rsid w:val="00D245D3"/>
    <w:rsid w:val="00D2481F"/>
    <w:rsid w:val="00D24C9A"/>
    <w:rsid w:val="00D24CC9"/>
    <w:rsid w:val="00D256EE"/>
    <w:rsid w:val="00D25874"/>
    <w:rsid w:val="00D25931"/>
    <w:rsid w:val="00D25A39"/>
    <w:rsid w:val="00D25E59"/>
    <w:rsid w:val="00D25E77"/>
    <w:rsid w:val="00D25F0C"/>
    <w:rsid w:val="00D26155"/>
    <w:rsid w:val="00D26B60"/>
    <w:rsid w:val="00D26C2C"/>
    <w:rsid w:val="00D26D45"/>
    <w:rsid w:val="00D26E69"/>
    <w:rsid w:val="00D27905"/>
    <w:rsid w:val="00D27C2D"/>
    <w:rsid w:val="00D27F87"/>
    <w:rsid w:val="00D27FE6"/>
    <w:rsid w:val="00D3037C"/>
    <w:rsid w:val="00D305E2"/>
    <w:rsid w:val="00D30DE8"/>
    <w:rsid w:val="00D311A2"/>
    <w:rsid w:val="00D313A3"/>
    <w:rsid w:val="00D3140E"/>
    <w:rsid w:val="00D315B4"/>
    <w:rsid w:val="00D316AF"/>
    <w:rsid w:val="00D3191A"/>
    <w:rsid w:val="00D31A67"/>
    <w:rsid w:val="00D31C9C"/>
    <w:rsid w:val="00D32160"/>
    <w:rsid w:val="00D3267F"/>
    <w:rsid w:val="00D326AD"/>
    <w:rsid w:val="00D3273D"/>
    <w:rsid w:val="00D3280E"/>
    <w:rsid w:val="00D3292F"/>
    <w:rsid w:val="00D32A6A"/>
    <w:rsid w:val="00D32BAC"/>
    <w:rsid w:val="00D32CF8"/>
    <w:rsid w:val="00D32F4B"/>
    <w:rsid w:val="00D32FB5"/>
    <w:rsid w:val="00D331FA"/>
    <w:rsid w:val="00D334D8"/>
    <w:rsid w:val="00D33568"/>
    <w:rsid w:val="00D33889"/>
    <w:rsid w:val="00D33A33"/>
    <w:rsid w:val="00D33B73"/>
    <w:rsid w:val="00D33E95"/>
    <w:rsid w:val="00D33F04"/>
    <w:rsid w:val="00D3410F"/>
    <w:rsid w:val="00D341A6"/>
    <w:rsid w:val="00D342F4"/>
    <w:rsid w:val="00D34491"/>
    <w:rsid w:val="00D34605"/>
    <w:rsid w:val="00D34818"/>
    <w:rsid w:val="00D34C1B"/>
    <w:rsid w:val="00D355E3"/>
    <w:rsid w:val="00D3561A"/>
    <w:rsid w:val="00D358FE"/>
    <w:rsid w:val="00D35B29"/>
    <w:rsid w:val="00D35D14"/>
    <w:rsid w:val="00D35F86"/>
    <w:rsid w:val="00D35FAC"/>
    <w:rsid w:val="00D3640D"/>
    <w:rsid w:val="00D36DC0"/>
    <w:rsid w:val="00D36F1B"/>
    <w:rsid w:val="00D37170"/>
    <w:rsid w:val="00D37203"/>
    <w:rsid w:val="00D372BD"/>
    <w:rsid w:val="00D372DA"/>
    <w:rsid w:val="00D37665"/>
    <w:rsid w:val="00D37826"/>
    <w:rsid w:val="00D378D1"/>
    <w:rsid w:val="00D37A26"/>
    <w:rsid w:val="00D37C51"/>
    <w:rsid w:val="00D37CEB"/>
    <w:rsid w:val="00D40238"/>
    <w:rsid w:val="00D402C5"/>
    <w:rsid w:val="00D40646"/>
    <w:rsid w:val="00D4097D"/>
    <w:rsid w:val="00D409E9"/>
    <w:rsid w:val="00D40AF9"/>
    <w:rsid w:val="00D41122"/>
    <w:rsid w:val="00D4112D"/>
    <w:rsid w:val="00D41B4D"/>
    <w:rsid w:val="00D41FB5"/>
    <w:rsid w:val="00D42015"/>
    <w:rsid w:val="00D420D7"/>
    <w:rsid w:val="00D42BAA"/>
    <w:rsid w:val="00D43393"/>
    <w:rsid w:val="00D43439"/>
    <w:rsid w:val="00D438FF"/>
    <w:rsid w:val="00D439C0"/>
    <w:rsid w:val="00D43CBD"/>
    <w:rsid w:val="00D43F66"/>
    <w:rsid w:val="00D44055"/>
    <w:rsid w:val="00D441FA"/>
    <w:rsid w:val="00D443F0"/>
    <w:rsid w:val="00D44576"/>
    <w:rsid w:val="00D44A18"/>
    <w:rsid w:val="00D44BCE"/>
    <w:rsid w:val="00D44BE0"/>
    <w:rsid w:val="00D44BE2"/>
    <w:rsid w:val="00D44E40"/>
    <w:rsid w:val="00D44E80"/>
    <w:rsid w:val="00D44EF8"/>
    <w:rsid w:val="00D45112"/>
    <w:rsid w:val="00D45487"/>
    <w:rsid w:val="00D45530"/>
    <w:rsid w:val="00D45811"/>
    <w:rsid w:val="00D459B3"/>
    <w:rsid w:val="00D45AE8"/>
    <w:rsid w:val="00D45C9A"/>
    <w:rsid w:val="00D45D25"/>
    <w:rsid w:val="00D46CD6"/>
    <w:rsid w:val="00D46DC1"/>
    <w:rsid w:val="00D47456"/>
    <w:rsid w:val="00D4777A"/>
    <w:rsid w:val="00D4782F"/>
    <w:rsid w:val="00D47992"/>
    <w:rsid w:val="00D47E0D"/>
    <w:rsid w:val="00D47E32"/>
    <w:rsid w:val="00D50AC4"/>
    <w:rsid w:val="00D50BEF"/>
    <w:rsid w:val="00D51AE2"/>
    <w:rsid w:val="00D51ECA"/>
    <w:rsid w:val="00D520D3"/>
    <w:rsid w:val="00D52336"/>
    <w:rsid w:val="00D524F8"/>
    <w:rsid w:val="00D525F3"/>
    <w:rsid w:val="00D5266E"/>
    <w:rsid w:val="00D529BF"/>
    <w:rsid w:val="00D52E97"/>
    <w:rsid w:val="00D531E8"/>
    <w:rsid w:val="00D535CB"/>
    <w:rsid w:val="00D5363C"/>
    <w:rsid w:val="00D53666"/>
    <w:rsid w:val="00D53B4D"/>
    <w:rsid w:val="00D53E2D"/>
    <w:rsid w:val="00D5476D"/>
    <w:rsid w:val="00D5496F"/>
    <w:rsid w:val="00D54FA2"/>
    <w:rsid w:val="00D555B9"/>
    <w:rsid w:val="00D55693"/>
    <w:rsid w:val="00D557FF"/>
    <w:rsid w:val="00D55821"/>
    <w:rsid w:val="00D558D2"/>
    <w:rsid w:val="00D55D3D"/>
    <w:rsid w:val="00D5626D"/>
    <w:rsid w:val="00D56B43"/>
    <w:rsid w:val="00D56B8F"/>
    <w:rsid w:val="00D56BF6"/>
    <w:rsid w:val="00D5736B"/>
    <w:rsid w:val="00D57537"/>
    <w:rsid w:val="00D578D1"/>
    <w:rsid w:val="00D57B96"/>
    <w:rsid w:val="00D57D72"/>
    <w:rsid w:val="00D57EE1"/>
    <w:rsid w:val="00D60188"/>
    <w:rsid w:val="00D60429"/>
    <w:rsid w:val="00D605EC"/>
    <w:rsid w:val="00D608D4"/>
    <w:rsid w:val="00D610A0"/>
    <w:rsid w:val="00D6116C"/>
    <w:rsid w:val="00D61170"/>
    <w:rsid w:val="00D61487"/>
    <w:rsid w:val="00D615EC"/>
    <w:rsid w:val="00D61776"/>
    <w:rsid w:val="00D6182A"/>
    <w:rsid w:val="00D61B44"/>
    <w:rsid w:val="00D61B63"/>
    <w:rsid w:val="00D61FF6"/>
    <w:rsid w:val="00D62862"/>
    <w:rsid w:val="00D63385"/>
    <w:rsid w:val="00D64268"/>
    <w:rsid w:val="00D64609"/>
    <w:rsid w:val="00D64759"/>
    <w:rsid w:val="00D652C0"/>
    <w:rsid w:val="00D65370"/>
    <w:rsid w:val="00D65374"/>
    <w:rsid w:val="00D6576D"/>
    <w:rsid w:val="00D65A95"/>
    <w:rsid w:val="00D65AA6"/>
    <w:rsid w:val="00D65D66"/>
    <w:rsid w:val="00D65ED5"/>
    <w:rsid w:val="00D661C4"/>
    <w:rsid w:val="00D66485"/>
    <w:rsid w:val="00D664DD"/>
    <w:rsid w:val="00D66755"/>
    <w:rsid w:val="00D66B57"/>
    <w:rsid w:val="00D66C6D"/>
    <w:rsid w:val="00D672A2"/>
    <w:rsid w:val="00D67822"/>
    <w:rsid w:val="00D67AD4"/>
    <w:rsid w:val="00D67CEF"/>
    <w:rsid w:val="00D67FAE"/>
    <w:rsid w:val="00D703C1"/>
    <w:rsid w:val="00D70553"/>
    <w:rsid w:val="00D7063B"/>
    <w:rsid w:val="00D70696"/>
    <w:rsid w:val="00D709D4"/>
    <w:rsid w:val="00D70EDE"/>
    <w:rsid w:val="00D71658"/>
    <w:rsid w:val="00D71B5B"/>
    <w:rsid w:val="00D71DD3"/>
    <w:rsid w:val="00D71E6E"/>
    <w:rsid w:val="00D71EC3"/>
    <w:rsid w:val="00D72435"/>
    <w:rsid w:val="00D72450"/>
    <w:rsid w:val="00D727EC"/>
    <w:rsid w:val="00D728A0"/>
    <w:rsid w:val="00D72A13"/>
    <w:rsid w:val="00D72E17"/>
    <w:rsid w:val="00D73161"/>
    <w:rsid w:val="00D740AE"/>
    <w:rsid w:val="00D7472D"/>
    <w:rsid w:val="00D74ABE"/>
    <w:rsid w:val="00D74D5D"/>
    <w:rsid w:val="00D74D76"/>
    <w:rsid w:val="00D74FBE"/>
    <w:rsid w:val="00D750D4"/>
    <w:rsid w:val="00D7565D"/>
    <w:rsid w:val="00D75A4E"/>
    <w:rsid w:val="00D75F9F"/>
    <w:rsid w:val="00D760E0"/>
    <w:rsid w:val="00D76250"/>
    <w:rsid w:val="00D7665F"/>
    <w:rsid w:val="00D76C33"/>
    <w:rsid w:val="00D76C40"/>
    <w:rsid w:val="00D76CBA"/>
    <w:rsid w:val="00D7703B"/>
    <w:rsid w:val="00D773E3"/>
    <w:rsid w:val="00D777EC"/>
    <w:rsid w:val="00D77B99"/>
    <w:rsid w:val="00D77CA1"/>
    <w:rsid w:val="00D77D75"/>
    <w:rsid w:val="00D77DF3"/>
    <w:rsid w:val="00D803D9"/>
    <w:rsid w:val="00D80607"/>
    <w:rsid w:val="00D811B0"/>
    <w:rsid w:val="00D812FD"/>
    <w:rsid w:val="00D8148E"/>
    <w:rsid w:val="00D81586"/>
    <w:rsid w:val="00D819F1"/>
    <w:rsid w:val="00D81B41"/>
    <w:rsid w:val="00D81DD4"/>
    <w:rsid w:val="00D82156"/>
    <w:rsid w:val="00D822C1"/>
    <w:rsid w:val="00D82383"/>
    <w:rsid w:val="00D8253B"/>
    <w:rsid w:val="00D825F5"/>
    <w:rsid w:val="00D82749"/>
    <w:rsid w:val="00D8276A"/>
    <w:rsid w:val="00D82A44"/>
    <w:rsid w:val="00D82B7B"/>
    <w:rsid w:val="00D82D01"/>
    <w:rsid w:val="00D8303D"/>
    <w:rsid w:val="00D83249"/>
    <w:rsid w:val="00D837BA"/>
    <w:rsid w:val="00D837EC"/>
    <w:rsid w:val="00D83878"/>
    <w:rsid w:val="00D83B28"/>
    <w:rsid w:val="00D83FDA"/>
    <w:rsid w:val="00D84149"/>
    <w:rsid w:val="00D84337"/>
    <w:rsid w:val="00D84493"/>
    <w:rsid w:val="00D84758"/>
    <w:rsid w:val="00D84A11"/>
    <w:rsid w:val="00D84D93"/>
    <w:rsid w:val="00D84E9C"/>
    <w:rsid w:val="00D8567A"/>
    <w:rsid w:val="00D85734"/>
    <w:rsid w:val="00D8581F"/>
    <w:rsid w:val="00D85CF8"/>
    <w:rsid w:val="00D85E60"/>
    <w:rsid w:val="00D8619D"/>
    <w:rsid w:val="00D866A5"/>
    <w:rsid w:val="00D86913"/>
    <w:rsid w:val="00D86D07"/>
    <w:rsid w:val="00D86D90"/>
    <w:rsid w:val="00D87DF4"/>
    <w:rsid w:val="00D87E3F"/>
    <w:rsid w:val="00D87F51"/>
    <w:rsid w:val="00D9019D"/>
    <w:rsid w:val="00D908BF"/>
    <w:rsid w:val="00D90D70"/>
    <w:rsid w:val="00D90F80"/>
    <w:rsid w:val="00D91024"/>
    <w:rsid w:val="00D9186B"/>
    <w:rsid w:val="00D91A01"/>
    <w:rsid w:val="00D91B58"/>
    <w:rsid w:val="00D91D24"/>
    <w:rsid w:val="00D9213E"/>
    <w:rsid w:val="00D926C3"/>
    <w:rsid w:val="00D92B06"/>
    <w:rsid w:val="00D92B17"/>
    <w:rsid w:val="00D92EF9"/>
    <w:rsid w:val="00D92F77"/>
    <w:rsid w:val="00D9309F"/>
    <w:rsid w:val="00D9334F"/>
    <w:rsid w:val="00D9367D"/>
    <w:rsid w:val="00D93A95"/>
    <w:rsid w:val="00D93A98"/>
    <w:rsid w:val="00D93B04"/>
    <w:rsid w:val="00D93DBD"/>
    <w:rsid w:val="00D94221"/>
    <w:rsid w:val="00D9480E"/>
    <w:rsid w:val="00D94A1F"/>
    <w:rsid w:val="00D94E24"/>
    <w:rsid w:val="00D94F3F"/>
    <w:rsid w:val="00D95304"/>
    <w:rsid w:val="00D95310"/>
    <w:rsid w:val="00D95355"/>
    <w:rsid w:val="00D95742"/>
    <w:rsid w:val="00D95819"/>
    <w:rsid w:val="00D958C6"/>
    <w:rsid w:val="00D95B6D"/>
    <w:rsid w:val="00D95CD4"/>
    <w:rsid w:val="00D961B5"/>
    <w:rsid w:val="00D961E2"/>
    <w:rsid w:val="00D96511"/>
    <w:rsid w:val="00D96919"/>
    <w:rsid w:val="00D969D3"/>
    <w:rsid w:val="00D973E7"/>
    <w:rsid w:val="00D9749F"/>
    <w:rsid w:val="00D97662"/>
    <w:rsid w:val="00D97CBD"/>
    <w:rsid w:val="00DA05E1"/>
    <w:rsid w:val="00DA06AE"/>
    <w:rsid w:val="00DA1320"/>
    <w:rsid w:val="00DA1574"/>
    <w:rsid w:val="00DA1835"/>
    <w:rsid w:val="00DA1A12"/>
    <w:rsid w:val="00DA1D25"/>
    <w:rsid w:val="00DA2573"/>
    <w:rsid w:val="00DA2B08"/>
    <w:rsid w:val="00DA2BB6"/>
    <w:rsid w:val="00DA30FA"/>
    <w:rsid w:val="00DA338D"/>
    <w:rsid w:val="00DA341F"/>
    <w:rsid w:val="00DA356E"/>
    <w:rsid w:val="00DA3B7C"/>
    <w:rsid w:val="00DA3BE3"/>
    <w:rsid w:val="00DA3D07"/>
    <w:rsid w:val="00DA3D7A"/>
    <w:rsid w:val="00DA40C4"/>
    <w:rsid w:val="00DA43A5"/>
    <w:rsid w:val="00DA452B"/>
    <w:rsid w:val="00DA49CB"/>
    <w:rsid w:val="00DA4A43"/>
    <w:rsid w:val="00DA4E13"/>
    <w:rsid w:val="00DA4F3E"/>
    <w:rsid w:val="00DA51E5"/>
    <w:rsid w:val="00DA52CB"/>
    <w:rsid w:val="00DA5E0E"/>
    <w:rsid w:val="00DA5F1C"/>
    <w:rsid w:val="00DA60E6"/>
    <w:rsid w:val="00DA6160"/>
    <w:rsid w:val="00DA6454"/>
    <w:rsid w:val="00DA682E"/>
    <w:rsid w:val="00DA6C11"/>
    <w:rsid w:val="00DA6D0E"/>
    <w:rsid w:val="00DA6E91"/>
    <w:rsid w:val="00DA71AF"/>
    <w:rsid w:val="00DA75B0"/>
    <w:rsid w:val="00DA776E"/>
    <w:rsid w:val="00DA799E"/>
    <w:rsid w:val="00DA79EA"/>
    <w:rsid w:val="00DA7C24"/>
    <w:rsid w:val="00DB0066"/>
    <w:rsid w:val="00DB0081"/>
    <w:rsid w:val="00DB049B"/>
    <w:rsid w:val="00DB0697"/>
    <w:rsid w:val="00DB0C6E"/>
    <w:rsid w:val="00DB0F6E"/>
    <w:rsid w:val="00DB1346"/>
    <w:rsid w:val="00DB13FC"/>
    <w:rsid w:val="00DB1C23"/>
    <w:rsid w:val="00DB1C30"/>
    <w:rsid w:val="00DB219A"/>
    <w:rsid w:val="00DB22B2"/>
    <w:rsid w:val="00DB22DD"/>
    <w:rsid w:val="00DB26C2"/>
    <w:rsid w:val="00DB27C1"/>
    <w:rsid w:val="00DB2D1C"/>
    <w:rsid w:val="00DB34D5"/>
    <w:rsid w:val="00DB37B0"/>
    <w:rsid w:val="00DB3805"/>
    <w:rsid w:val="00DB3CEC"/>
    <w:rsid w:val="00DB3E9C"/>
    <w:rsid w:val="00DB3F1F"/>
    <w:rsid w:val="00DB40B7"/>
    <w:rsid w:val="00DB424E"/>
    <w:rsid w:val="00DB47A9"/>
    <w:rsid w:val="00DB4804"/>
    <w:rsid w:val="00DB4D87"/>
    <w:rsid w:val="00DB4E96"/>
    <w:rsid w:val="00DB50D0"/>
    <w:rsid w:val="00DB5272"/>
    <w:rsid w:val="00DB53BB"/>
    <w:rsid w:val="00DB5459"/>
    <w:rsid w:val="00DB5620"/>
    <w:rsid w:val="00DB5993"/>
    <w:rsid w:val="00DB5AFB"/>
    <w:rsid w:val="00DB6229"/>
    <w:rsid w:val="00DB62BE"/>
    <w:rsid w:val="00DB6B59"/>
    <w:rsid w:val="00DB6DA3"/>
    <w:rsid w:val="00DB75B2"/>
    <w:rsid w:val="00DB75DB"/>
    <w:rsid w:val="00DB7A3E"/>
    <w:rsid w:val="00DB7AE8"/>
    <w:rsid w:val="00DB7BB3"/>
    <w:rsid w:val="00DB7DA3"/>
    <w:rsid w:val="00DB7E7E"/>
    <w:rsid w:val="00DC001B"/>
    <w:rsid w:val="00DC01C7"/>
    <w:rsid w:val="00DC0CCC"/>
    <w:rsid w:val="00DC0D7B"/>
    <w:rsid w:val="00DC0DEF"/>
    <w:rsid w:val="00DC1004"/>
    <w:rsid w:val="00DC11BF"/>
    <w:rsid w:val="00DC1418"/>
    <w:rsid w:val="00DC186E"/>
    <w:rsid w:val="00DC194C"/>
    <w:rsid w:val="00DC19BA"/>
    <w:rsid w:val="00DC1CE3"/>
    <w:rsid w:val="00DC2307"/>
    <w:rsid w:val="00DC23F2"/>
    <w:rsid w:val="00DC252E"/>
    <w:rsid w:val="00DC2788"/>
    <w:rsid w:val="00DC2B61"/>
    <w:rsid w:val="00DC2BC5"/>
    <w:rsid w:val="00DC2BF8"/>
    <w:rsid w:val="00DC2F01"/>
    <w:rsid w:val="00DC341F"/>
    <w:rsid w:val="00DC359A"/>
    <w:rsid w:val="00DC37A0"/>
    <w:rsid w:val="00DC3897"/>
    <w:rsid w:val="00DC39AB"/>
    <w:rsid w:val="00DC39E2"/>
    <w:rsid w:val="00DC3B3B"/>
    <w:rsid w:val="00DC3D00"/>
    <w:rsid w:val="00DC434D"/>
    <w:rsid w:val="00DC452E"/>
    <w:rsid w:val="00DC4596"/>
    <w:rsid w:val="00DC4F0E"/>
    <w:rsid w:val="00DC54D2"/>
    <w:rsid w:val="00DC5510"/>
    <w:rsid w:val="00DC555F"/>
    <w:rsid w:val="00DC568D"/>
    <w:rsid w:val="00DC59C4"/>
    <w:rsid w:val="00DC5A48"/>
    <w:rsid w:val="00DC5C6F"/>
    <w:rsid w:val="00DC5DBD"/>
    <w:rsid w:val="00DC5F7C"/>
    <w:rsid w:val="00DC5FFE"/>
    <w:rsid w:val="00DC61FA"/>
    <w:rsid w:val="00DC629B"/>
    <w:rsid w:val="00DC6319"/>
    <w:rsid w:val="00DC68E2"/>
    <w:rsid w:val="00DC6FEE"/>
    <w:rsid w:val="00DC7300"/>
    <w:rsid w:val="00DC754B"/>
    <w:rsid w:val="00DC762D"/>
    <w:rsid w:val="00DC7685"/>
    <w:rsid w:val="00DC7A70"/>
    <w:rsid w:val="00DD040A"/>
    <w:rsid w:val="00DD073A"/>
    <w:rsid w:val="00DD0839"/>
    <w:rsid w:val="00DD096E"/>
    <w:rsid w:val="00DD097F"/>
    <w:rsid w:val="00DD0C80"/>
    <w:rsid w:val="00DD0E49"/>
    <w:rsid w:val="00DD1096"/>
    <w:rsid w:val="00DD10B2"/>
    <w:rsid w:val="00DD10F0"/>
    <w:rsid w:val="00DD1279"/>
    <w:rsid w:val="00DD165D"/>
    <w:rsid w:val="00DD16FC"/>
    <w:rsid w:val="00DD18C9"/>
    <w:rsid w:val="00DD1A63"/>
    <w:rsid w:val="00DD1DEE"/>
    <w:rsid w:val="00DD2625"/>
    <w:rsid w:val="00DD2838"/>
    <w:rsid w:val="00DD2869"/>
    <w:rsid w:val="00DD2BAF"/>
    <w:rsid w:val="00DD2DD4"/>
    <w:rsid w:val="00DD3078"/>
    <w:rsid w:val="00DD30FA"/>
    <w:rsid w:val="00DD3495"/>
    <w:rsid w:val="00DD43AF"/>
    <w:rsid w:val="00DD4809"/>
    <w:rsid w:val="00DD4B5F"/>
    <w:rsid w:val="00DD4FD7"/>
    <w:rsid w:val="00DD5156"/>
    <w:rsid w:val="00DD5158"/>
    <w:rsid w:val="00DD5E98"/>
    <w:rsid w:val="00DD68A8"/>
    <w:rsid w:val="00DD6F0D"/>
    <w:rsid w:val="00DD7052"/>
    <w:rsid w:val="00DD70C2"/>
    <w:rsid w:val="00DD715E"/>
    <w:rsid w:val="00DD73E7"/>
    <w:rsid w:val="00DD75D7"/>
    <w:rsid w:val="00DD7674"/>
    <w:rsid w:val="00DD78A2"/>
    <w:rsid w:val="00DD7AF1"/>
    <w:rsid w:val="00DD7C99"/>
    <w:rsid w:val="00DD7CC2"/>
    <w:rsid w:val="00DE00B4"/>
    <w:rsid w:val="00DE00E5"/>
    <w:rsid w:val="00DE00F8"/>
    <w:rsid w:val="00DE05D8"/>
    <w:rsid w:val="00DE0626"/>
    <w:rsid w:val="00DE0A7C"/>
    <w:rsid w:val="00DE0DC6"/>
    <w:rsid w:val="00DE100B"/>
    <w:rsid w:val="00DE1206"/>
    <w:rsid w:val="00DE120B"/>
    <w:rsid w:val="00DE1251"/>
    <w:rsid w:val="00DE12A6"/>
    <w:rsid w:val="00DE1321"/>
    <w:rsid w:val="00DE19EC"/>
    <w:rsid w:val="00DE1DB8"/>
    <w:rsid w:val="00DE277B"/>
    <w:rsid w:val="00DE2855"/>
    <w:rsid w:val="00DE28C7"/>
    <w:rsid w:val="00DE2C98"/>
    <w:rsid w:val="00DE2FB8"/>
    <w:rsid w:val="00DE31DA"/>
    <w:rsid w:val="00DE385E"/>
    <w:rsid w:val="00DE39C3"/>
    <w:rsid w:val="00DE3A15"/>
    <w:rsid w:val="00DE3AD1"/>
    <w:rsid w:val="00DE3AFB"/>
    <w:rsid w:val="00DE3B94"/>
    <w:rsid w:val="00DE3C80"/>
    <w:rsid w:val="00DE4059"/>
    <w:rsid w:val="00DE42A1"/>
    <w:rsid w:val="00DE4393"/>
    <w:rsid w:val="00DE4740"/>
    <w:rsid w:val="00DE4751"/>
    <w:rsid w:val="00DE4ACE"/>
    <w:rsid w:val="00DE4C96"/>
    <w:rsid w:val="00DE4D64"/>
    <w:rsid w:val="00DE4DA7"/>
    <w:rsid w:val="00DE5140"/>
    <w:rsid w:val="00DE5222"/>
    <w:rsid w:val="00DE5238"/>
    <w:rsid w:val="00DE527C"/>
    <w:rsid w:val="00DE528D"/>
    <w:rsid w:val="00DE56A9"/>
    <w:rsid w:val="00DE578D"/>
    <w:rsid w:val="00DE5C25"/>
    <w:rsid w:val="00DE5D2C"/>
    <w:rsid w:val="00DE5DC2"/>
    <w:rsid w:val="00DE5E2A"/>
    <w:rsid w:val="00DE5E68"/>
    <w:rsid w:val="00DE5E9E"/>
    <w:rsid w:val="00DE60B4"/>
    <w:rsid w:val="00DE6381"/>
    <w:rsid w:val="00DE6513"/>
    <w:rsid w:val="00DE6673"/>
    <w:rsid w:val="00DE72D1"/>
    <w:rsid w:val="00DE7F68"/>
    <w:rsid w:val="00DF01A9"/>
    <w:rsid w:val="00DF03BA"/>
    <w:rsid w:val="00DF0463"/>
    <w:rsid w:val="00DF0577"/>
    <w:rsid w:val="00DF072D"/>
    <w:rsid w:val="00DF07A9"/>
    <w:rsid w:val="00DF09E3"/>
    <w:rsid w:val="00DF0B4B"/>
    <w:rsid w:val="00DF0B89"/>
    <w:rsid w:val="00DF0C91"/>
    <w:rsid w:val="00DF0D76"/>
    <w:rsid w:val="00DF12E2"/>
    <w:rsid w:val="00DF1343"/>
    <w:rsid w:val="00DF1545"/>
    <w:rsid w:val="00DF159A"/>
    <w:rsid w:val="00DF1650"/>
    <w:rsid w:val="00DF19C1"/>
    <w:rsid w:val="00DF1E19"/>
    <w:rsid w:val="00DF1F15"/>
    <w:rsid w:val="00DF1F72"/>
    <w:rsid w:val="00DF22C6"/>
    <w:rsid w:val="00DF29B8"/>
    <w:rsid w:val="00DF2D6D"/>
    <w:rsid w:val="00DF2E33"/>
    <w:rsid w:val="00DF3674"/>
    <w:rsid w:val="00DF3A19"/>
    <w:rsid w:val="00DF3EFE"/>
    <w:rsid w:val="00DF4301"/>
    <w:rsid w:val="00DF46A7"/>
    <w:rsid w:val="00DF476A"/>
    <w:rsid w:val="00DF4777"/>
    <w:rsid w:val="00DF520E"/>
    <w:rsid w:val="00DF5773"/>
    <w:rsid w:val="00DF5811"/>
    <w:rsid w:val="00DF5A43"/>
    <w:rsid w:val="00DF5C0D"/>
    <w:rsid w:val="00DF5DCE"/>
    <w:rsid w:val="00DF5F31"/>
    <w:rsid w:val="00DF5FC6"/>
    <w:rsid w:val="00DF62BC"/>
    <w:rsid w:val="00DF6337"/>
    <w:rsid w:val="00DF67A4"/>
    <w:rsid w:val="00DF67F4"/>
    <w:rsid w:val="00DF6A1E"/>
    <w:rsid w:val="00DF6A89"/>
    <w:rsid w:val="00DF6BE6"/>
    <w:rsid w:val="00DF6C11"/>
    <w:rsid w:val="00DF6D54"/>
    <w:rsid w:val="00DF6E13"/>
    <w:rsid w:val="00DF6EA9"/>
    <w:rsid w:val="00DF706E"/>
    <w:rsid w:val="00DF73D2"/>
    <w:rsid w:val="00DF7499"/>
    <w:rsid w:val="00DF7651"/>
    <w:rsid w:val="00DF780E"/>
    <w:rsid w:val="00DF78AE"/>
    <w:rsid w:val="00DF7BBA"/>
    <w:rsid w:val="00E003AF"/>
    <w:rsid w:val="00E00474"/>
    <w:rsid w:val="00E00563"/>
    <w:rsid w:val="00E00654"/>
    <w:rsid w:val="00E009A5"/>
    <w:rsid w:val="00E00E7C"/>
    <w:rsid w:val="00E01374"/>
    <w:rsid w:val="00E015AE"/>
    <w:rsid w:val="00E018AE"/>
    <w:rsid w:val="00E028C6"/>
    <w:rsid w:val="00E03442"/>
    <w:rsid w:val="00E037BA"/>
    <w:rsid w:val="00E037FE"/>
    <w:rsid w:val="00E0393E"/>
    <w:rsid w:val="00E03BC2"/>
    <w:rsid w:val="00E03EA2"/>
    <w:rsid w:val="00E045C5"/>
    <w:rsid w:val="00E045D9"/>
    <w:rsid w:val="00E04A3E"/>
    <w:rsid w:val="00E04DC9"/>
    <w:rsid w:val="00E05858"/>
    <w:rsid w:val="00E05CBA"/>
    <w:rsid w:val="00E06021"/>
    <w:rsid w:val="00E06280"/>
    <w:rsid w:val="00E063AF"/>
    <w:rsid w:val="00E064E9"/>
    <w:rsid w:val="00E06794"/>
    <w:rsid w:val="00E067ED"/>
    <w:rsid w:val="00E0685B"/>
    <w:rsid w:val="00E06AFF"/>
    <w:rsid w:val="00E070D1"/>
    <w:rsid w:val="00E0720F"/>
    <w:rsid w:val="00E07312"/>
    <w:rsid w:val="00E07468"/>
    <w:rsid w:val="00E07935"/>
    <w:rsid w:val="00E07B77"/>
    <w:rsid w:val="00E1024C"/>
    <w:rsid w:val="00E10252"/>
    <w:rsid w:val="00E104A2"/>
    <w:rsid w:val="00E107AF"/>
    <w:rsid w:val="00E1111F"/>
    <w:rsid w:val="00E1147E"/>
    <w:rsid w:val="00E116A8"/>
    <w:rsid w:val="00E11777"/>
    <w:rsid w:val="00E11CA5"/>
    <w:rsid w:val="00E13555"/>
    <w:rsid w:val="00E139D9"/>
    <w:rsid w:val="00E13AFF"/>
    <w:rsid w:val="00E13C1E"/>
    <w:rsid w:val="00E13EFB"/>
    <w:rsid w:val="00E14809"/>
    <w:rsid w:val="00E14F23"/>
    <w:rsid w:val="00E15151"/>
    <w:rsid w:val="00E15602"/>
    <w:rsid w:val="00E15BDE"/>
    <w:rsid w:val="00E15F5D"/>
    <w:rsid w:val="00E163F1"/>
    <w:rsid w:val="00E164C1"/>
    <w:rsid w:val="00E1678F"/>
    <w:rsid w:val="00E168B3"/>
    <w:rsid w:val="00E1728C"/>
    <w:rsid w:val="00E1735C"/>
    <w:rsid w:val="00E173E1"/>
    <w:rsid w:val="00E1744E"/>
    <w:rsid w:val="00E17485"/>
    <w:rsid w:val="00E17541"/>
    <w:rsid w:val="00E17596"/>
    <w:rsid w:val="00E175CE"/>
    <w:rsid w:val="00E1760C"/>
    <w:rsid w:val="00E178B6"/>
    <w:rsid w:val="00E17979"/>
    <w:rsid w:val="00E17A32"/>
    <w:rsid w:val="00E17BC8"/>
    <w:rsid w:val="00E17F45"/>
    <w:rsid w:val="00E20404"/>
    <w:rsid w:val="00E207C4"/>
    <w:rsid w:val="00E2082F"/>
    <w:rsid w:val="00E20B16"/>
    <w:rsid w:val="00E20C62"/>
    <w:rsid w:val="00E20C9F"/>
    <w:rsid w:val="00E21C73"/>
    <w:rsid w:val="00E22039"/>
    <w:rsid w:val="00E22095"/>
    <w:rsid w:val="00E22AB6"/>
    <w:rsid w:val="00E22B0E"/>
    <w:rsid w:val="00E22FA7"/>
    <w:rsid w:val="00E2314D"/>
    <w:rsid w:val="00E231F6"/>
    <w:rsid w:val="00E237EC"/>
    <w:rsid w:val="00E23851"/>
    <w:rsid w:val="00E238DA"/>
    <w:rsid w:val="00E23F93"/>
    <w:rsid w:val="00E24002"/>
    <w:rsid w:val="00E24032"/>
    <w:rsid w:val="00E24318"/>
    <w:rsid w:val="00E2456C"/>
    <w:rsid w:val="00E2495B"/>
    <w:rsid w:val="00E24A34"/>
    <w:rsid w:val="00E24C3F"/>
    <w:rsid w:val="00E24E5A"/>
    <w:rsid w:val="00E2504A"/>
    <w:rsid w:val="00E25522"/>
    <w:rsid w:val="00E258F6"/>
    <w:rsid w:val="00E25B0F"/>
    <w:rsid w:val="00E25FFD"/>
    <w:rsid w:val="00E26141"/>
    <w:rsid w:val="00E26510"/>
    <w:rsid w:val="00E26608"/>
    <w:rsid w:val="00E26961"/>
    <w:rsid w:val="00E269E9"/>
    <w:rsid w:val="00E26C52"/>
    <w:rsid w:val="00E26CAA"/>
    <w:rsid w:val="00E26F4C"/>
    <w:rsid w:val="00E27124"/>
    <w:rsid w:val="00E27226"/>
    <w:rsid w:val="00E27495"/>
    <w:rsid w:val="00E276C6"/>
    <w:rsid w:val="00E27809"/>
    <w:rsid w:val="00E27B88"/>
    <w:rsid w:val="00E27C5B"/>
    <w:rsid w:val="00E27EF2"/>
    <w:rsid w:val="00E30036"/>
    <w:rsid w:val="00E3063F"/>
    <w:rsid w:val="00E306E9"/>
    <w:rsid w:val="00E309C4"/>
    <w:rsid w:val="00E30B2B"/>
    <w:rsid w:val="00E30C46"/>
    <w:rsid w:val="00E30E4B"/>
    <w:rsid w:val="00E3120E"/>
    <w:rsid w:val="00E314EA"/>
    <w:rsid w:val="00E316C7"/>
    <w:rsid w:val="00E31733"/>
    <w:rsid w:val="00E31E4C"/>
    <w:rsid w:val="00E31E7B"/>
    <w:rsid w:val="00E32080"/>
    <w:rsid w:val="00E32086"/>
    <w:rsid w:val="00E325AF"/>
    <w:rsid w:val="00E326D5"/>
    <w:rsid w:val="00E32CCA"/>
    <w:rsid w:val="00E33991"/>
    <w:rsid w:val="00E33BE5"/>
    <w:rsid w:val="00E33DEA"/>
    <w:rsid w:val="00E34141"/>
    <w:rsid w:val="00E3425A"/>
    <w:rsid w:val="00E345CF"/>
    <w:rsid w:val="00E34659"/>
    <w:rsid w:val="00E34D37"/>
    <w:rsid w:val="00E34DBA"/>
    <w:rsid w:val="00E35DC2"/>
    <w:rsid w:val="00E36222"/>
    <w:rsid w:val="00E3642D"/>
    <w:rsid w:val="00E36708"/>
    <w:rsid w:val="00E3682E"/>
    <w:rsid w:val="00E370DB"/>
    <w:rsid w:val="00E3721B"/>
    <w:rsid w:val="00E37380"/>
    <w:rsid w:val="00E373B7"/>
    <w:rsid w:val="00E37781"/>
    <w:rsid w:val="00E3780B"/>
    <w:rsid w:val="00E379AE"/>
    <w:rsid w:val="00E37A1E"/>
    <w:rsid w:val="00E37E15"/>
    <w:rsid w:val="00E4016E"/>
    <w:rsid w:val="00E40171"/>
    <w:rsid w:val="00E4020E"/>
    <w:rsid w:val="00E40502"/>
    <w:rsid w:val="00E40844"/>
    <w:rsid w:val="00E4089A"/>
    <w:rsid w:val="00E40F47"/>
    <w:rsid w:val="00E40F90"/>
    <w:rsid w:val="00E41108"/>
    <w:rsid w:val="00E41688"/>
    <w:rsid w:val="00E41CD2"/>
    <w:rsid w:val="00E41DD4"/>
    <w:rsid w:val="00E42276"/>
    <w:rsid w:val="00E426F4"/>
    <w:rsid w:val="00E4293E"/>
    <w:rsid w:val="00E4297C"/>
    <w:rsid w:val="00E4348A"/>
    <w:rsid w:val="00E434E4"/>
    <w:rsid w:val="00E4385D"/>
    <w:rsid w:val="00E43AEE"/>
    <w:rsid w:val="00E43BC3"/>
    <w:rsid w:val="00E43E81"/>
    <w:rsid w:val="00E4479A"/>
    <w:rsid w:val="00E44A1D"/>
    <w:rsid w:val="00E44F8F"/>
    <w:rsid w:val="00E45159"/>
    <w:rsid w:val="00E451CF"/>
    <w:rsid w:val="00E45654"/>
    <w:rsid w:val="00E456A1"/>
    <w:rsid w:val="00E45776"/>
    <w:rsid w:val="00E4598C"/>
    <w:rsid w:val="00E45FD0"/>
    <w:rsid w:val="00E461DE"/>
    <w:rsid w:val="00E4628A"/>
    <w:rsid w:val="00E46331"/>
    <w:rsid w:val="00E469C7"/>
    <w:rsid w:val="00E46FEC"/>
    <w:rsid w:val="00E4721F"/>
    <w:rsid w:val="00E47572"/>
    <w:rsid w:val="00E475E9"/>
    <w:rsid w:val="00E475FA"/>
    <w:rsid w:val="00E47622"/>
    <w:rsid w:val="00E47A6C"/>
    <w:rsid w:val="00E47D3D"/>
    <w:rsid w:val="00E47DB3"/>
    <w:rsid w:val="00E5009C"/>
    <w:rsid w:val="00E50276"/>
    <w:rsid w:val="00E50F65"/>
    <w:rsid w:val="00E50FE9"/>
    <w:rsid w:val="00E51995"/>
    <w:rsid w:val="00E525FA"/>
    <w:rsid w:val="00E52687"/>
    <w:rsid w:val="00E5291A"/>
    <w:rsid w:val="00E52A99"/>
    <w:rsid w:val="00E52E5A"/>
    <w:rsid w:val="00E53027"/>
    <w:rsid w:val="00E530DD"/>
    <w:rsid w:val="00E53657"/>
    <w:rsid w:val="00E53787"/>
    <w:rsid w:val="00E53812"/>
    <w:rsid w:val="00E53901"/>
    <w:rsid w:val="00E53A0E"/>
    <w:rsid w:val="00E53A84"/>
    <w:rsid w:val="00E53B4C"/>
    <w:rsid w:val="00E54A26"/>
    <w:rsid w:val="00E54D7D"/>
    <w:rsid w:val="00E54E3A"/>
    <w:rsid w:val="00E555D6"/>
    <w:rsid w:val="00E55BBE"/>
    <w:rsid w:val="00E55D6B"/>
    <w:rsid w:val="00E55F67"/>
    <w:rsid w:val="00E56552"/>
    <w:rsid w:val="00E56DF4"/>
    <w:rsid w:val="00E574BC"/>
    <w:rsid w:val="00E5772B"/>
    <w:rsid w:val="00E577C5"/>
    <w:rsid w:val="00E57F53"/>
    <w:rsid w:val="00E60292"/>
    <w:rsid w:val="00E60AA2"/>
    <w:rsid w:val="00E60CC4"/>
    <w:rsid w:val="00E60D63"/>
    <w:rsid w:val="00E60E40"/>
    <w:rsid w:val="00E6107B"/>
    <w:rsid w:val="00E6138E"/>
    <w:rsid w:val="00E613DE"/>
    <w:rsid w:val="00E617F6"/>
    <w:rsid w:val="00E6180A"/>
    <w:rsid w:val="00E61C50"/>
    <w:rsid w:val="00E61CC1"/>
    <w:rsid w:val="00E62133"/>
    <w:rsid w:val="00E62673"/>
    <w:rsid w:val="00E62733"/>
    <w:rsid w:val="00E627DD"/>
    <w:rsid w:val="00E629F4"/>
    <w:rsid w:val="00E62A16"/>
    <w:rsid w:val="00E62F36"/>
    <w:rsid w:val="00E6302C"/>
    <w:rsid w:val="00E6352D"/>
    <w:rsid w:val="00E63788"/>
    <w:rsid w:val="00E637A9"/>
    <w:rsid w:val="00E63BAD"/>
    <w:rsid w:val="00E63D6E"/>
    <w:rsid w:val="00E63EFB"/>
    <w:rsid w:val="00E64644"/>
    <w:rsid w:val="00E6473A"/>
    <w:rsid w:val="00E6480E"/>
    <w:rsid w:val="00E649A6"/>
    <w:rsid w:val="00E649D0"/>
    <w:rsid w:val="00E64A15"/>
    <w:rsid w:val="00E64D43"/>
    <w:rsid w:val="00E65253"/>
    <w:rsid w:val="00E654A4"/>
    <w:rsid w:val="00E6552A"/>
    <w:rsid w:val="00E656F5"/>
    <w:rsid w:val="00E65B70"/>
    <w:rsid w:val="00E65C4D"/>
    <w:rsid w:val="00E65ED5"/>
    <w:rsid w:val="00E66078"/>
    <w:rsid w:val="00E6652E"/>
    <w:rsid w:val="00E66703"/>
    <w:rsid w:val="00E66802"/>
    <w:rsid w:val="00E66C96"/>
    <w:rsid w:val="00E66D63"/>
    <w:rsid w:val="00E66F85"/>
    <w:rsid w:val="00E67BE4"/>
    <w:rsid w:val="00E67EAB"/>
    <w:rsid w:val="00E70117"/>
    <w:rsid w:val="00E705A4"/>
    <w:rsid w:val="00E70916"/>
    <w:rsid w:val="00E70939"/>
    <w:rsid w:val="00E709A9"/>
    <w:rsid w:val="00E70B6B"/>
    <w:rsid w:val="00E70C63"/>
    <w:rsid w:val="00E70D78"/>
    <w:rsid w:val="00E70E7B"/>
    <w:rsid w:val="00E71458"/>
    <w:rsid w:val="00E715E5"/>
    <w:rsid w:val="00E71818"/>
    <w:rsid w:val="00E71D06"/>
    <w:rsid w:val="00E71D4B"/>
    <w:rsid w:val="00E71D73"/>
    <w:rsid w:val="00E71ED6"/>
    <w:rsid w:val="00E7208B"/>
    <w:rsid w:val="00E722A1"/>
    <w:rsid w:val="00E722DB"/>
    <w:rsid w:val="00E72365"/>
    <w:rsid w:val="00E727DD"/>
    <w:rsid w:val="00E72BB6"/>
    <w:rsid w:val="00E72D00"/>
    <w:rsid w:val="00E72FC6"/>
    <w:rsid w:val="00E731E8"/>
    <w:rsid w:val="00E739DE"/>
    <w:rsid w:val="00E73B10"/>
    <w:rsid w:val="00E73EC6"/>
    <w:rsid w:val="00E73EF1"/>
    <w:rsid w:val="00E73EF5"/>
    <w:rsid w:val="00E74254"/>
    <w:rsid w:val="00E742B3"/>
    <w:rsid w:val="00E7466A"/>
    <w:rsid w:val="00E74794"/>
    <w:rsid w:val="00E749AA"/>
    <w:rsid w:val="00E74E41"/>
    <w:rsid w:val="00E74FEF"/>
    <w:rsid w:val="00E752C3"/>
    <w:rsid w:val="00E75A97"/>
    <w:rsid w:val="00E75CF3"/>
    <w:rsid w:val="00E75D65"/>
    <w:rsid w:val="00E7613A"/>
    <w:rsid w:val="00E764A2"/>
    <w:rsid w:val="00E765B2"/>
    <w:rsid w:val="00E766D1"/>
    <w:rsid w:val="00E76F26"/>
    <w:rsid w:val="00E7701D"/>
    <w:rsid w:val="00E7726B"/>
    <w:rsid w:val="00E774FF"/>
    <w:rsid w:val="00E775E7"/>
    <w:rsid w:val="00E77D09"/>
    <w:rsid w:val="00E77D1E"/>
    <w:rsid w:val="00E8036F"/>
    <w:rsid w:val="00E80D5F"/>
    <w:rsid w:val="00E80FF0"/>
    <w:rsid w:val="00E81053"/>
    <w:rsid w:val="00E81141"/>
    <w:rsid w:val="00E8114B"/>
    <w:rsid w:val="00E811FB"/>
    <w:rsid w:val="00E81272"/>
    <w:rsid w:val="00E813D8"/>
    <w:rsid w:val="00E817A1"/>
    <w:rsid w:val="00E81D09"/>
    <w:rsid w:val="00E81E15"/>
    <w:rsid w:val="00E829B1"/>
    <w:rsid w:val="00E82A3A"/>
    <w:rsid w:val="00E82D8C"/>
    <w:rsid w:val="00E838DB"/>
    <w:rsid w:val="00E83C23"/>
    <w:rsid w:val="00E83C24"/>
    <w:rsid w:val="00E83D3C"/>
    <w:rsid w:val="00E83DE6"/>
    <w:rsid w:val="00E8413C"/>
    <w:rsid w:val="00E844B4"/>
    <w:rsid w:val="00E845CE"/>
    <w:rsid w:val="00E8479D"/>
    <w:rsid w:val="00E848FB"/>
    <w:rsid w:val="00E859C9"/>
    <w:rsid w:val="00E85F79"/>
    <w:rsid w:val="00E863CF"/>
    <w:rsid w:val="00E864F9"/>
    <w:rsid w:val="00E8650C"/>
    <w:rsid w:val="00E86680"/>
    <w:rsid w:val="00E86889"/>
    <w:rsid w:val="00E86AAC"/>
    <w:rsid w:val="00E86C62"/>
    <w:rsid w:val="00E86FE1"/>
    <w:rsid w:val="00E87185"/>
    <w:rsid w:val="00E87485"/>
    <w:rsid w:val="00E8762D"/>
    <w:rsid w:val="00E87838"/>
    <w:rsid w:val="00E904F5"/>
    <w:rsid w:val="00E907B2"/>
    <w:rsid w:val="00E90CF9"/>
    <w:rsid w:val="00E90D2C"/>
    <w:rsid w:val="00E90DFF"/>
    <w:rsid w:val="00E916F0"/>
    <w:rsid w:val="00E91818"/>
    <w:rsid w:val="00E918D1"/>
    <w:rsid w:val="00E91C0C"/>
    <w:rsid w:val="00E91CBB"/>
    <w:rsid w:val="00E91EA2"/>
    <w:rsid w:val="00E91ED2"/>
    <w:rsid w:val="00E9202E"/>
    <w:rsid w:val="00E92383"/>
    <w:rsid w:val="00E92577"/>
    <w:rsid w:val="00E92899"/>
    <w:rsid w:val="00E92AE7"/>
    <w:rsid w:val="00E92C35"/>
    <w:rsid w:val="00E92C42"/>
    <w:rsid w:val="00E92EC9"/>
    <w:rsid w:val="00E93177"/>
    <w:rsid w:val="00E931E2"/>
    <w:rsid w:val="00E935C7"/>
    <w:rsid w:val="00E937CE"/>
    <w:rsid w:val="00E93BC8"/>
    <w:rsid w:val="00E9418A"/>
    <w:rsid w:val="00E9434B"/>
    <w:rsid w:val="00E94426"/>
    <w:rsid w:val="00E9469F"/>
    <w:rsid w:val="00E948C7"/>
    <w:rsid w:val="00E94939"/>
    <w:rsid w:val="00E94A5C"/>
    <w:rsid w:val="00E94B25"/>
    <w:rsid w:val="00E9515E"/>
    <w:rsid w:val="00E953E3"/>
    <w:rsid w:val="00E95C09"/>
    <w:rsid w:val="00E95EB9"/>
    <w:rsid w:val="00E961F2"/>
    <w:rsid w:val="00E96399"/>
    <w:rsid w:val="00E96662"/>
    <w:rsid w:val="00E966A2"/>
    <w:rsid w:val="00E96712"/>
    <w:rsid w:val="00E96E60"/>
    <w:rsid w:val="00E96F29"/>
    <w:rsid w:val="00E97160"/>
    <w:rsid w:val="00E97189"/>
    <w:rsid w:val="00E97427"/>
    <w:rsid w:val="00E976E0"/>
    <w:rsid w:val="00E97832"/>
    <w:rsid w:val="00E97890"/>
    <w:rsid w:val="00E97C0C"/>
    <w:rsid w:val="00E97EFA"/>
    <w:rsid w:val="00EA029D"/>
    <w:rsid w:val="00EA02EC"/>
    <w:rsid w:val="00EA0400"/>
    <w:rsid w:val="00EA0413"/>
    <w:rsid w:val="00EA0777"/>
    <w:rsid w:val="00EA09EB"/>
    <w:rsid w:val="00EA0C04"/>
    <w:rsid w:val="00EA0C62"/>
    <w:rsid w:val="00EA1051"/>
    <w:rsid w:val="00EA13A1"/>
    <w:rsid w:val="00EA143C"/>
    <w:rsid w:val="00EA150B"/>
    <w:rsid w:val="00EA1743"/>
    <w:rsid w:val="00EA1804"/>
    <w:rsid w:val="00EA1AFF"/>
    <w:rsid w:val="00EA1D88"/>
    <w:rsid w:val="00EA2560"/>
    <w:rsid w:val="00EA265B"/>
    <w:rsid w:val="00EA27BC"/>
    <w:rsid w:val="00EA2CD4"/>
    <w:rsid w:val="00EA34E7"/>
    <w:rsid w:val="00EA3613"/>
    <w:rsid w:val="00EA3D23"/>
    <w:rsid w:val="00EA3F00"/>
    <w:rsid w:val="00EA3FC1"/>
    <w:rsid w:val="00EA4079"/>
    <w:rsid w:val="00EA482E"/>
    <w:rsid w:val="00EA4A54"/>
    <w:rsid w:val="00EA4AE6"/>
    <w:rsid w:val="00EA4C09"/>
    <w:rsid w:val="00EA50A3"/>
    <w:rsid w:val="00EA50EC"/>
    <w:rsid w:val="00EA5279"/>
    <w:rsid w:val="00EA55B4"/>
    <w:rsid w:val="00EA5902"/>
    <w:rsid w:val="00EA592F"/>
    <w:rsid w:val="00EA5996"/>
    <w:rsid w:val="00EA5B33"/>
    <w:rsid w:val="00EA5CC0"/>
    <w:rsid w:val="00EA6165"/>
    <w:rsid w:val="00EA64BE"/>
    <w:rsid w:val="00EA6684"/>
    <w:rsid w:val="00EA6B10"/>
    <w:rsid w:val="00EA75FB"/>
    <w:rsid w:val="00EA7DCF"/>
    <w:rsid w:val="00EA7DD5"/>
    <w:rsid w:val="00EA7E96"/>
    <w:rsid w:val="00EB00A9"/>
    <w:rsid w:val="00EB02D8"/>
    <w:rsid w:val="00EB0892"/>
    <w:rsid w:val="00EB0B50"/>
    <w:rsid w:val="00EB0C2B"/>
    <w:rsid w:val="00EB0C2E"/>
    <w:rsid w:val="00EB108C"/>
    <w:rsid w:val="00EB132C"/>
    <w:rsid w:val="00EB14BA"/>
    <w:rsid w:val="00EB1769"/>
    <w:rsid w:val="00EB17EE"/>
    <w:rsid w:val="00EB1DAD"/>
    <w:rsid w:val="00EB2057"/>
    <w:rsid w:val="00EB264A"/>
    <w:rsid w:val="00EB2CFF"/>
    <w:rsid w:val="00EB35C6"/>
    <w:rsid w:val="00EB379B"/>
    <w:rsid w:val="00EB37F0"/>
    <w:rsid w:val="00EB3A43"/>
    <w:rsid w:val="00EB3D49"/>
    <w:rsid w:val="00EB44AD"/>
    <w:rsid w:val="00EB4554"/>
    <w:rsid w:val="00EB465C"/>
    <w:rsid w:val="00EB46A7"/>
    <w:rsid w:val="00EB4B6F"/>
    <w:rsid w:val="00EB50F3"/>
    <w:rsid w:val="00EB59FE"/>
    <w:rsid w:val="00EB61BE"/>
    <w:rsid w:val="00EB6569"/>
    <w:rsid w:val="00EB7211"/>
    <w:rsid w:val="00EB7D5A"/>
    <w:rsid w:val="00EC00DD"/>
    <w:rsid w:val="00EC0116"/>
    <w:rsid w:val="00EC0135"/>
    <w:rsid w:val="00EC05B5"/>
    <w:rsid w:val="00EC065F"/>
    <w:rsid w:val="00EC0E8E"/>
    <w:rsid w:val="00EC1837"/>
    <w:rsid w:val="00EC2A7D"/>
    <w:rsid w:val="00EC2AC4"/>
    <w:rsid w:val="00EC2CA4"/>
    <w:rsid w:val="00EC3069"/>
    <w:rsid w:val="00EC30CF"/>
    <w:rsid w:val="00EC3464"/>
    <w:rsid w:val="00EC349A"/>
    <w:rsid w:val="00EC3513"/>
    <w:rsid w:val="00EC3981"/>
    <w:rsid w:val="00EC3CBD"/>
    <w:rsid w:val="00EC3DD2"/>
    <w:rsid w:val="00EC41AC"/>
    <w:rsid w:val="00EC4740"/>
    <w:rsid w:val="00EC47CE"/>
    <w:rsid w:val="00EC4A93"/>
    <w:rsid w:val="00EC62DB"/>
    <w:rsid w:val="00EC6393"/>
    <w:rsid w:val="00EC64A1"/>
    <w:rsid w:val="00EC6B68"/>
    <w:rsid w:val="00EC6FEA"/>
    <w:rsid w:val="00EC764B"/>
    <w:rsid w:val="00EC7894"/>
    <w:rsid w:val="00EC7A50"/>
    <w:rsid w:val="00EC7FAE"/>
    <w:rsid w:val="00ED01F3"/>
    <w:rsid w:val="00ED0328"/>
    <w:rsid w:val="00ED0408"/>
    <w:rsid w:val="00ED04A9"/>
    <w:rsid w:val="00ED0EF7"/>
    <w:rsid w:val="00ED0FC1"/>
    <w:rsid w:val="00ED179E"/>
    <w:rsid w:val="00ED18A3"/>
    <w:rsid w:val="00ED1CEA"/>
    <w:rsid w:val="00ED29CF"/>
    <w:rsid w:val="00ED2AF0"/>
    <w:rsid w:val="00ED2CA7"/>
    <w:rsid w:val="00ED2D55"/>
    <w:rsid w:val="00ED2DF5"/>
    <w:rsid w:val="00ED3196"/>
    <w:rsid w:val="00ED32A5"/>
    <w:rsid w:val="00ED3606"/>
    <w:rsid w:val="00ED401D"/>
    <w:rsid w:val="00ED4136"/>
    <w:rsid w:val="00ED4342"/>
    <w:rsid w:val="00ED441C"/>
    <w:rsid w:val="00ED45A4"/>
    <w:rsid w:val="00ED490C"/>
    <w:rsid w:val="00ED4CCC"/>
    <w:rsid w:val="00ED4DBD"/>
    <w:rsid w:val="00ED5871"/>
    <w:rsid w:val="00ED5ADB"/>
    <w:rsid w:val="00ED6074"/>
    <w:rsid w:val="00ED6426"/>
    <w:rsid w:val="00ED65DC"/>
    <w:rsid w:val="00ED67D5"/>
    <w:rsid w:val="00ED6BA9"/>
    <w:rsid w:val="00ED6BBE"/>
    <w:rsid w:val="00ED735B"/>
    <w:rsid w:val="00ED73C5"/>
    <w:rsid w:val="00ED750E"/>
    <w:rsid w:val="00ED7672"/>
    <w:rsid w:val="00ED7D66"/>
    <w:rsid w:val="00ED7F50"/>
    <w:rsid w:val="00EE0138"/>
    <w:rsid w:val="00EE0318"/>
    <w:rsid w:val="00EE0970"/>
    <w:rsid w:val="00EE0CA2"/>
    <w:rsid w:val="00EE10FB"/>
    <w:rsid w:val="00EE126D"/>
    <w:rsid w:val="00EE1593"/>
    <w:rsid w:val="00EE1994"/>
    <w:rsid w:val="00EE19CE"/>
    <w:rsid w:val="00EE1A3D"/>
    <w:rsid w:val="00EE1A3F"/>
    <w:rsid w:val="00EE1D19"/>
    <w:rsid w:val="00EE225A"/>
    <w:rsid w:val="00EE2274"/>
    <w:rsid w:val="00EE255B"/>
    <w:rsid w:val="00EE25AC"/>
    <w:rsid w:val="00EE28C4"/>
    <w:rsid w:val="00EE2AC2"/>
    <w:rsid w:val="00EE2DC5"/>
    <w:rsid w:val="00EE30E1"/>
    <w:rsid w:val="00EE3711"/>
    <w:rsid w:val="00EE387B"/>
    <w:rsid w:val="00EE3D86"/>
    <w:rsid w:val="00EE3DF7"/>
    <w:rsid w:val="00EE40FC"/>
    <w:rsid w:val="00EE42FD"/>
    <w:rsid w:val="00EE45B6"/>
    <w:rsid w:val="00EE4DB4"/>
    <w:rsid w:val="00EE5376"/>
    <w:rsid w:val="00EE542D"/>
    <w:rsid w:val="00EE55F1"/>
    <w:rsid w:val="00EE56B9"/>
    <w:rsid w:val="00EE5B8D"/>
    <w:rsid w:val="00EE5D13"/>
    <w:rsid w:val="00EE5DA3"/>
    <w:rsid w:val="00EE5F33"/>
    <w:rsid w:val="00EE6AD9"/>
    <w:rsid w:val="00EE6B3B"/>
    <w:rsid w:val="00EE6EE4"/>
    <w:rsid w:val="00EE6EF7"/>
    <w:rsid w:val="00EE7817"/>
    <w:rsid w:val="00EE7875"/>
    <w:rsid w:val="00EE79F0"/>
    <w:rsid w:val="00EE7B5A"/>
    <w:rsid w:val="00EE7C50"/>
    <w:rsid w:val="00EF01DF"/>
    <w:rsid w:val="00EF02FF"/>
    <w:rsid w:val="00EF0686"/>
    <w:rsid w:val="00EF0692"/>
    <w:rsid w:val="00EF0983"/>
    <w:rsid w:val="00EF0CBF"/>
    <w:rsid w:val="00EF0FAA"/>
    <w:rsid w:val="00EF1466"/>
    <w:rsid w:val="00EF14A1"/>
    <w:rsid w:val="00EF1CF6"/>
    <w:rsid w:val="00EF2030"/>
    <w:rsid w:val="00EF23CB"/>
    <w:rsid w:val="00EF2520"/>
    <w:rsid w:val="00EF263C"/>
    <w:rsid w:val="00EF268A"/>
    <w:rsid w:val="00EF29F0"/>
    <w:rsid w:val="00EF2C0A"/>
    <w:rsid w:val="00EF2D5D"/>
    <w:rsid w:val="00EF313A"/>
    <w:rsid w:val="00EF3151"/>
    <w:rsid w:val="00EF32E9"/>
    <w:rsid w:val="00EF3BDE"/>
    <w:rsid w:val="00EF3CB1"/>
    <w:rsid w:val="00EF3CC5"/>
    <w:rsid w:val="00EF3D69"/>
    <w:rsid w:val="00EF407F"/>
    <w:rsid w:val="00EF4499"/>
    <w:rsid w:val="00EF457F"/>
    <w:rsid w:val="00EF4AB0"/>
    <w:rsid w:val="00EF4C1A"/>
    <w:rsid w:val="00EF5BD9"/>
    <w:rsid w:val="00EF5D14"/>
    <w:rsid w:val="00EF61C1"/>
    <w:rsid w:val="00EF631D"/>
    <w:rsid w:val="00EF66A6"/>
    <w:rsid w:val="00EF6A76"/>
    <w:rsid w:val="00EF6FBD"/>
    <w:rsid w:val="00EF7079"/>
    <w:rsid w:val="00EF7254"/>
    <w:rsid w:val="00EF73A0"/>
    <w:rsid w:val="00EF74AC"/>
    <w:rsid w:val="00EF752F"/>
    <w:rsid w:val="00EF75E9"/>
    <w:rsid w:val="00EF7EEA"/>
    <w:rsid w:val="00F000B6"/>
    <w:rsid w:val="00F0049F"/>
    <w:rsid w:val="00F00566"/>
    <w:rsid w:val="00F005DA"/>
    <w:rsid w:val="00F0066F"/>
    <w:rsid w:val="00F0097A"/>
    <w:rsid w:val="00F01369"/>
    <w:rsid w:val="00F0153A"/>
    <w:rsid w:val="00F023D9"/>
    <w:rsid w:val="00F02DF2"/>
    <w:rsid w:val="00F03015"/>
    <w:rsid w:val="00F0332C"/>
    <w:rsid w:val="00F033F5"/>
    <w:rsid w:val="00F0349B"/>
    <w:rsid w:val="00F038C6"/>
    <w:rsid w:val="00F03AA6"/>
    <w:rsid w:val="00F03DB4"/>
    <w:rsid w:val="00F04083"/>
    <w:rsid w:val="00F04247"/>
    <w:rsid w:val="00F04269"/>
    <w:rsid w:val="00F04758"/>
    <w:rsid w:val="00F0557C"/>
    <w:rsid w:val="00F05588"/>
    <w:rsid w:val="00F05664"/>
    <w:rsid w:val="00F05A2A"/>
    <w:rsid w:val="00F05D96"/>
    <w:rsid w:val="00F06195"/>
    <w:rsid w:val="00F0619E"/>
    <w:rsid w:val="00F0623F"/>
    <w:rsid w:val="00F065A8"/>
    <w:rsid w:val="00F0667F"/>
    <w:rsid w:val="00F06C00"/>
    <w:rsid w:val="00F06C02"/>
    <w:rsid w:val="00F07036"/>
    <w:rsid w:val="00F07851"/>
    <w:rsid w:val="00F0797D"/>
    <w:rsid w:val="00F07EE1"/>
    <w:rsid w:val="00F07F07"/>
    <w:rsid w:val="00F103F6"/>
    <w:rsid w:val="00F11908"/>
    <w:rsid w:val="00F11BDF"/>
    <w:rsid w:val="00F122B5"/>
    <w:rsid w:val="00F12373"/>
    <w:rsid w:val="00F12857"/>
    <w:rsid w:val="00F12900"/>
    <w:rsid w:val="00F12938"/>
    <w:rsid w:val="00F12A84"/>
    <w:rsid w:val="00F133FB"/>
    <w:rsid w:val="00F13748"/>
    <w:rsid w:val="00F13933"/>
    <w:rsid w:val="00F13F5C"/>
    <w:rsid w:val="00F14194"/>
    <w:rsid w:val="00F14551"/>
    <w:rsid w:val="00F14A40"/>
    <w:rsid w:val="00F14A6A"/>
    <w:rsid w:val="00F152EB"/>
    <w:rsid w:val="00F15512"/>
    <w:rsid w:val="00F158ED"/>
    <w:rsid w:val="00F15CD3"/>
    <w:rsid w:val="00F15E46"/>
    <w:rsid w:val="00F15F69"/>
    <w:rsid w:val="00F16318"/>
    <w:rsid w:val="00F16526"/>
    <w:rsid w:val="00F1690F"/>
    <w:rsid w:val="00F16948"/>
    <w:rsid w:val="00F16B1B"/>
    <w:rsid w:val="00F17071"/>
    <w:rsid w:val="00F17161"/>
    <w:rsid w:val="00F173AF"/>
    <w:rsid w:val="00F178E7"/>
    <w:rsid w:val="00F17D22"/>
    <w:rsid w:val="00F202A6"/>
    <w:rsid w:val="00F205AF"/>
    <w:rsid w:val="00F20D37"/>
    <w:rsid w:val="00F20F01"/>
    <w:rsid w:val="00F21021"/>
    <w:rsid w:val="00F210B3"/>
    <w:rsid w:val="00F21327"/>
    <w:rsid w:val="00F2151C"/>
    <w:rsid w:val="00F21A2F"/>
    <w:rsid w:val="00F21AA3"/>
    <w:rsid w:val="00F221B6"/>
    <w:rsid w:val="00F22767"/>
    <w:rsid w:val="00F22964"/>
    <w:rsid w:val="00F23344"/>
    <w:rsid w:val="00F23377"/>
    <w:rsid w:val="00F2369B"/>
    <w:rsid w:val="00F237C8"/>
    <w:rsid w:val="00F238C2"/>
    <w:rsid w:val="00F23972"/>
    <w:rsid w:val="00F24219"/>
    <w:rsid w:val="00F24228"/>
    <w:rsid w:val="00F242DF"/>
    <w:rsid w:val="00F245F8"/>
    <w:rsid w:val="00F24829"/>
    <w:rsid w:val="00F24B5C"/>
    <w:rsid w:val="00F24E43"/>
    <w:rsid w:val="00F24E6A"/>
    <w:rsid w:val="00F24FAF"/>
    <w:rsid w:val="00F25713"/>
    <w:rsid w:val="00F25773"/>
    <w:rsid w:val="00F25797"/>
    <w:rsid w:val="00F25BFE"/>
    <w:rsid w:val="00F25D11"/>
    <w:rsid w:val="00F25E83"/>
    <w:rsid w:val="00F26268"/>
    <w:rsid w:val="00F265D1"/>
    <w:rsid w:val="00F268D7"/>
    <w:rsid w:val="00F26A66"/>
    <w:rsid w:val="00F26B70"/>
    <w:rsid w:val="00F26B79"/>
    <w:rsid w:val="00F26CAD"/>
    <w:rsid w:val="00F26E5A"/>
    <w:rsid w:val="00F26F1C"/>
    <w:rsid w:val="00F2793F"/>
    <w:rsid w:val="00F27CB2"/>
    <w:rsid w:val="00F27D3A"/>
    <w:rsid w:val="00F27EC4"/>
    <w:rsid w:val="00F30007"/>
    <w:rsid w:val="00F308AF"/>
    <w:rsid w:val="00F30A4E"/>
    <w:rsid w:val="00F30AC2"/>
    <w:rsid w:val="00F30B5F"/>
    <w:rsid w:val="00F30C45"/>
    <w:rsid w:val="00F31749"/>
    <w:rsid w:val="00F318F2"/>
    <w:rsid w:val="00F319C8"/>
    <w:rsid w:val="00F31E61"/>
    <w:rsid w:val="00F31F38"/>
    <w:rsid w:val="00F320FF"/>
    <w:rsid w:val="00F32454"/>
    <w:rsid w:val="00F32486"/>
    <w:rsid w:val="00F32781"/>
    <w:rsid w:val="00F327BC"/>
    <w:rsid w:val="00F32A9B"/>
    <w:rsid w:val="00F32A9E"/>
    <w:rsid w:val="00F32C7B"/>
    <w:rsid w:val="00F32FC8"/>
    <w:rsid w:val="00F337D3"/>
    <w:rsid w:val="00F3425E"/>
    <w:rsid w:val="00F34329"/>
    <w:rsid w:val="00F3437F"/>
    <w:rsid w:val="00F3458F"/>
    <w:rsid w:val="00F34945"/>
    <w:rsid w:val="00F34AC2"/>
    <w:rsid w:val="00F34BE3"/>
    <w:rsid w:val="00F34DAA"/>
    <w:rsid w:val="00F35062"/>
    <w:rsid w:val="00F354BD"/>
    <w:rsid w:val="00F354D3"/>
    <w:rsid w:val="00F35AB7"/>
    <w:rsid w:val="00F35C12"/>
    <w:rsid w:val="00F35DCF"/>
    <w:rsid w:val="00F361CC"/>
    <w:rsid w:val="00F36289"/>
    <w:rsid w:val="00F369E2"/>
    <w:rsid w:val="00F36B1C"/>
    <w:rsid w:val="00F36DDC"/>
    <w:rsid w:val="00F3723D"/>
    <w:rsid w:val="00F37350"/>
    <w:rsid w:val="00F37A00"/>
    <w:rsid w:val="00F37B82"/>
    <w:rsid w:val="00F37D5E"/>
    <w:rsid w:val="00F37D8B"/>
    <w:rsid w:val="00F37DA7"/>
    <w:rsid w:val="00F37F5E"/>
    <w:rsid w:val="00F40030"/>
    <w:rsid w:val="00F401EC"/>
    <w:rsid w:val="00F40B35"/>
    <w:rsid w:val="00F40CE1"/>
    <w:rsid w:val="00F40DDD"/>
    <w:rsid w:val="00F40FE6"/>
    <w:rsid w:val="00F4101D"/>
    <w:rsid w:val="00F416F7"/>
    <w:rsid w:val="00F41881"/>
    <w:rsid w:val="00F4219E"/>
    <w:rsid w:val="00F425BA"/>
    <w:rsid w:val="00F427A6"/>
    <w:rsid w:val="00F42A89"/>
    <w:rsid w:val="00F42AEE"/>
    <w:rsid w:val="00F42B7C"/>
    <w:rsid w:val="00F42C75"/>
    <w:rsid w:val="00F436E7"/>
    <w:rsid w:val="00F43D76"/>
    <w:rsid w:val="00F43F63"/>
    <w:rsid w:val="00F44324"/>
    <w:rsid w:val="00F443A7"/>
    <w:rsid w:val="00F44423"/>
    <w:rsid w:val="00F447BB"/>
    <w:rsid w:val="00F448D4"/>
    <w:rsid w:val="00F44B3C"/>
    <w:rsid w:val="00F44DC0"/>
    <w:rsid w:val="00F453E4"/>
    <w:rsid w:val="00F458D7"/>
    <w:rsid w:val="00F458DF"/>
    <w:rsid w:val="00F45B46"/>
    <w:rsid w:val="00F45C73"/>
    <w:rsid w:val="00F45F8B"/>
    <w:rsid w:val="00F46026"/>
    <w:rsid w:val="00F46A2C"/>
    <w:rsid w:val="00F46A7C"/>
    <w:rsid w:val="00F46A96"/>
    <w:rsid w:val="00F46AA4"/>
    <w:rsid w:val="00F46C13"/>
    <w:rsid w:val="00F46E61"/>
    <w:rsid w:val="00F46E7C"/>
    <w:rsid w:val="00F472C2"/>
    <w:rsid w:val="00F47352"/>
    <w:rsid w:val="00F47724"/>
    <w:rsid w:val="00F47985"/>
    <w:rsid w:val="00F47B24"/>
    <w:rsid w:val="00F50925"/>
    <w:rsid w:val="00F50EC9"/>
    <w:rsid w:val="00F50F09"/>
    <w:rsid w:val="00F51082"/>
    <w:rsid w:val="00F51312"/>
    <w:rsid w:val="00F51EEA"/>
    <w:rsid w:val="00F51FDE"/>
    <w:rsid w:val="00F5236F"/>
    <w:rsid w:val="00F5256A"/>
    <w:rsid w:val="00F52581"/>
    <w:rsid w:val="00F535BB"/>
    <w:rsid w:val="00F53830"/>
    <w:rsid w:val="00F53BAD"/>
    <w:rsid w:val="00F540DD"/>
    <w:rsid w:val="00F540EF"/>
    <w:rsid w:val="00F54594"/>
    <w:rsid w:val="00F54836"/>
    <w:rsid w:val="00F54B38"/>
    <w:rsid w:val="00F54BF0"/>
    <w:rsid w:val="00F54D86"/>
    <w:rsid w:val="00F55132"/>
    <w:rsid w:val="00F556A2"/>
    <w:rsid w:val="00F55876"/>
    <w:rsid w:val="00F55896"/>
    <w:rsid w:val="00F55B13"/>
    <w:rsid w:val="00F55F19"/>
    <w:rsid w:val="00F560BB"/>
    <w:rsid w:val="00F564AB"/>
    <w:rsid w:val="00F56B75"/>
    <w:rsid w:val="00F56E96"/>
    <w:rsid w:val="00F56F36"/>
    <w:rsid w:val="00F572F9"/>
    <w:rsid w:val="00F57481"/>
    <w:rsid w:val="00F574AD"/>
    <w:rsid w:val="00F574CB"/>
    <w:rsid w:val="00F60806"/>
    <w:rsid w:val="00F61053"/>
    <w:rsid w:val="00F61202"/>
    <w:rsid w:val="00F61518"/>
    <w:rsid w:val="00F615CA"/>
    <w:rsid w:val="00F616A8"/>
    <w:rsid w:val="00F6197D"/>
    <w:rsid w:val="00F61BBB"/>
    <w:rsid w:val="00F62B2E"/>
    <w:rsid w:val="00F633D1"/>
    <w:rsid w:val="00F63583"/>
    <w:rsid w:val="00F63671"/>
    <w:rsid w:val="00F63CB7"/>
    <w:rsid w:val="00F63D20"/>
    <w:rsid w:val="00F64155"/>
    <w:rsid w:val="00F64845"/>
    <w:rsid w:val="00F64AD9"/>
    <w:rsid w:val="00F64ADD"/>
    <w:rsid w:val="00F64B50"/>
    <w:rsid w:val="00F64BE3"/>
    <w:rsid w:val="00F64D35"/>
    <w:rsid w:val="00F65098"/>
    <w:rsid w:val="00F6525F"/>
    <w:rsid w:val="00F6562D"/>
    <w:rsid w:val="00F657F7"/>
    <w:rsid w:val="00F65974"/>
    <w:rsid w:val="00F65E62"/>
    <w:rsid w:val="00F65E8C"/>
    <w:rsid w:val="00F65FA7"/>
    <w:rsid w:val="00F6627F"/>
    <w:rsid w:val="00F66433"/>
    <w:rsid w:val="00F665C2"/>
    <w:rsid w:val="00F66656"/>
    <w:rsid w:val="00F66A17"/>
    <w:rsid w:val="00F66BFC"/>
    <w:rsid w:val="00F66C89"/>
    <w:rsid w:val="00F66FFD"/>
    <w:rsid w:val="00F6708F"/>
    <w:rsid w:val="00F670D8"/>
    <w:rsid w:val="00F6710A"/>
    <w:rsid w:val="00F677E0"/>
    <w:rsid w:val="00F677F0"/>
    <w:rsid w:val="00F67837"/>
    <w:rsid w:val="00F67BE8"/>
    <w:rsid w:val="00F67F2B"/>
    <w:rsid w:val="00F700A9"/>
    <w:rsid w:val="00F700B0"/>
    <w:rsid w:val="00F7029C"/>
    <w:rsid w:val="00F7090F"/>
    <w:rsid w:val="00F70AC3"/>
    <w:rsid w:val="00F70B8A"/>
    <w:rsid w:val="00F71024"/>
    <w:rsid w:val="00F713C0"/>
    <w:rsid w:val="00F715CD"/>
    <w:rsid w:val="00F71741"/>
    <w:rsid w:val="00F719FC"/>
    <w:rsid w:val="00F71BD5"/>
    <w:rsid w:val="00F71C84"/>
    <w:rsid w:val="00F71FC4"/>
    <w:rsid w:val="00F72185"/>
    <w:rsid w:val="00F721B4"/>
    <w:rsid w:val="00F7281B"/>
    <w:rsid w:val="00F72855"/>
    <w:rsid w:val="00F72C9D"/>
    <w:rsid w:val="00F73172"/>
    <w:rsid w:val="00F731AF"/>
    <w:rsid w:val="00F73592"/>
    <w:rsid w:val="00F735D5"/>
    <w:rsid w:val="00F73641"/>
    <w:rsid w:val="00F73998"/>
    <w:rsid w:val="00F73C07"/>
    <w:rsid w:val="00F744EC"/>
    <w:rsid w:val="00F746B3"/>
    <w:rsid w:val="00F74986"/>
    <w:rsid w:val="00F74B31"/>
    <w:rsid w:val="00F7502D"/>
    <w:rsid w:val="00F7506D"/>
    <w:rsid w:val="00F7513C"/>
    <w:rsid w:val="00F756B2"/>
    <w:rsid w:val="00F757C2"/>
    <w:rsid w:val="00F757E7"/>
    <w:rsid w:val="00F75A5B"/>
    <w:rsid w:val="00F75B4C"/>
    <w:rsid w:val="00F75CC1"/>
    <w:rsid w:val="00F75DD6"/>
    <w:rsid w:val="00F7624E"/>
    <w:rsid w:val="00F763D3"/>
    <w:rsid w:val="00F765C6"/>
    <w:rsid w:val="00F768D9"/>
    <w:rsid w:val="00F76977"/>
    <w:rsid w:val="00F76AA6"/>
    <w:rsid w:val="00F76ADC"/>
    <w:rsid w:val="00F771EE"/>
    <w:rsid w:val="00F77214"/>
    <w:rsid w:val="00F773B1"/>
    <w:rsid w:val="00F7777D"/>
    <w:rsid w:val="00F7792A"/>
    <w:rsid w:val="00F77BF7"/>
    <w:rsid w:val="00F80129"/>
    <w:rsid w:val="00F8026E"/>
    <w:rsid w:val="00F802ED"/>
    <w:rsid w:val="00F80614"/>
    <w:rsid w:val="00F8065C"/>
    <w:rsid w:val="00F80871"/>
    <w:rsid w:val="00F81148"/>
    <w:rsid w:val="00F81254"/>
    <w:rsid w:val="00F8138B"/>
    <w:rsid w:val="00F820B2"/>
    <w:rsid w:val="00F821CA"/>
    <w:rsid w:val="00F823EA"/>
    <w:rsid w:val="00F82E11"/>
    <w:rsid w:val="00F82E2E"/>
    <w:rsid w:val="00F83437"/>
    <w:rsid w:val="00F83899"/>
    <w:rsid w:val="00F83B31"/>
    <w:rsid w:val="00F83B60"/>
    <w:rsid w:val="00F83EDA"/>
    <w:rsid w:val="00F847CE"/>
    <w:rsid w:val="00F85097"/>
    <w:rsid w:val="00F855AA"/>
    <w:rsid w:val="00F85BE2"/>
    <w:rsid w:val="00F85F83"/>
    <w:rsid w:val="00F860EB"/>
    <w:rsid w:val="00F861A7"/>
    <w:rsid w:val="00F8635C"/>
    <w:rsid w:val="00F86823"/>
    <w:rsid w:val="00F86A05"/>
    <w:rsid w:val="00F86ACA"/>
    <w:rsid w:val="00F86CE2"/>
    <w:rsid w:val="00F86E17"/>
    <w:rsid w:val="00F87200"/>
    <w:rsid w:val="00F872EE"/>
    <w:rsid w:val="00F87366"/>
    <w:rsid w:val="00F87687"/>
    <w:rsid w:val="00F87A68"/>
    <w:rsid w:val="00F903F4"/>
    <w:rsid w:val="00F908F3"/>
    <w:rsid w:val="00F90952"/>
    <w:rsid w:val="00F90B91"/>
    <w:rsid w:val="00F90C46"/>
    <w:rsid w:val="00F90CB2"/>
    <w:rsid w:val="00F90E85"/>
    <w:rsid w:val="00F91454"/>
    <w:rsid w:val="00F91621"/>
    <w:rsid w:val="00F917F1"/>
    <w:rsid w:val="00F91BFB"/>
    <w:rsid w:val="00F91E69"/>
    <w:rsid w:val="00F924A0"/>
    <w:rsid w:val="00F9264C"/>
    <w:rsid w:val="00F92CF3"/>
    <w:rsid w:val="00F92CF8"/>
    <w:rsid w:val="00F93182"/>
    <w:rsid w:val="00F93483"/>
    <w:rsid w:val="00F934E2"/>
    <w:rsid w:val="00F93559"/>
    <w:rsid w:val="00F93A66"/>
    <w:rsid w:val="00F93A69"/>
    <w:rsid w:val="00F94523"/>
    <w:rsid w:val="00F94659"/>
    <w:rsid w:val="00F94A2C"/>
    <w:rsid w:val="00F94BEB"/>
    <w:rsid w:val="00F94D92"/>
    <w:rsid w:val="00F94FF5"/>
    <w:rsid w:val="00F951BD"/>
    <w:rsid w:val="00F954AF"/>
    <w:rsid w:val="00F9569D"/>
    <w:rsid w:val="00F95ADC"/>
    <w:rsid w:val="00F95CE2"/>
    <w:rsid w:val="00F96138"/>
    <w:rsid w:val="00F9663E"/>
    <w:rsid w:val="00F968FF"/>
    <w:rsid w:val="00F96927"/>
    <w:rsid w:val="00F96E6C"/>
    <w:rsid w:val="00F96FA0"/>
    <w:rsid w:val="00F9718C"/>
    <w:rsid w:val="00F97728"/>
    <w:rsid w:val="00F97D82"/>
    <w:rsid w:val="00F97D9B"/>
    <w:rsid w:val="00FA01BF"/>
    <w:rsid w:val="00FA069C"/>
    <w:rsid w:val="00FA080D"/>
    <w:rsid w:val="00FA0A8E"/>
    <w:rsid w:val="00FA0CCA"/>
    <w:rsid w:val="00FA0F81"/>
    <w:rsid w:val="00FA11DE"/>
    <w:rsid w:val="00FA12A4"/>
    <w:rsid w:val="00FA19E4"/>
    <w:rsid w:val="00FA1BDF"/>
    <w:rsid w:val="00FA1D74"/>
    <w:rsid w:val="00FA1E37"/>
    <w:rsid w:val="00FA2050"/>
    <w:rsid w:val="00FA28B3"/>
    <w:rsid w:val="00FA2907"/>
    <w:rsid w:val="00FA2CB7"/>
    <w:rsid w:val="00FA3127"/>
    <w:rsid w:val="00FA34CE"/>
    <w:rsid w:val="00FA3BF8"/>
    <w:rsid w:val="00FA4717"/>
    <w:rsid w:val="00FA4C29"/>
    <w:rsid w:val="00FA4F99"/>
    <w:rsid w:val="00FA50A3"/>
    <w:rsid w:val="00FA5346"/>
    <w:rsid w:val="00FA56CA"/>
    <w:rsid w:val="00FA56E6"/>
    <w:rsid w:val="00FA5826"/>
    <w:rsid w:val="00FA5B1A"/>
    <w:rsid w:val="00FA5CA8"/>
    <w:rsid w:val="00FA5E53"/>
    <w:rsid w:val="00FA60F1"/>
    <w:rsid w:val="00FA64C4"/>
    <w:rsid w:val="00FA67FD"/>
    <w:rsid w:val="00FA6C55"/>
    <w:rsid w:val="00FA6CB5"/>
    <w:rsid w:val="00FA6EC0"/>
    <w:rsid w:val="00FA6FCF"/>
    <w:rsid w:val="00FA7201"/>
    <w:rsid w:val="00FA7267"/>
    <w:rsid w:val="00FA77ED"/>
    <w:rsid w:val="00FA7A01"/>
    <w:rsid w:val="00FA7B52"/>
    <w:rsid w:val="00FA7F50"/>
    <w:rsid w:val="00FB001F"/>
    <w:rsid w:val="00FB02E2"/>
    <w:rsid w:val="00FB06B2"/>
    <w:rsid w:val="00FB0BAF"/>
    <w:rsid w:val="00FB0BB7"/>
    <w:rsid w:val="00FB0BD3"/>
    <w:rsid w:val="00FB0E42"/>
    <w:rsid w:val="00FB11B5"/>
    <w:rsid w:val="00FB159A"/>
    <w:rsid w:val="00FB15F3"/>
    <w:rsid w:val="00FB164D"/>
    <w:rsid w:val="00FB178F"/>
    <w:rsid w:val="00FB184E"/>
    <w:rsid w:val="00FB19FC"/>
    <w:rsid w:val="00FB1A2B"/>
    <w:rsid w:val="00FB1AF3"/>
    <w:rsid w:val="00FB1B68"/>
    <w:rsid w:val="00FB1EDC"/>
    <w:rsid w:val="00FB2333"/>
    <w:rsid w:val="00FB265D"/>
    <w:rsid w:val="00FB2A5D"/>
    <w:rsid w:val="00FB2A85"/>
    <w:rsid w:val="00FB3AF7"/>
    <w:rsid w:val="00FB3D04"/>
    <w:rsid w:val="00FB4126"/>
    <w:rsid w:val="00FB4869"/>
    <w:rsid w:val="00FB4AD8"/>
    <w:rsid w:val="00FB4CAE"/>
    <w:rsid w:val="00FB4FC4"/>
    <w:rsid w:val="00FB50CC"/>
    <w:rsid w:val="00FB517F"/>
    <w:rsid w:val="00FB544E"/>
    <w:rsid w:val="00FB5477"/>
    <w:rsid w:val="00FB54E6"/>
    <w:rsid w:val="00FB54FB"/>
    <w:rsid w:val="00FB5CA1"/>
    <w:rsid w:val="00FB7097"/>
    <w:rsid w:val="00FB72B7"/>
    <w:rsid w:val="00FB7655"/>
    <w:rsid w:val="00FC0728"/>
    <w:rsid w:val="00FC0851"/>
    <w:rsid w:val="00FC0AC7"/>
    <w:rsid w:val="00FC105A"/>
    <w:rsid w:val="00FC12DF"/>
    <w:rsid w:val="00FC1384"/>
    <w:rsid w:val="00FC16CF"/>
    <w:rsid w:val="00FC235C"/>
    <w:rsid w:val="00FC235F"/>
    <w:rsid w:val="00FC2394"/>
    <w:rsid w:val="00FC23C2"/>
    <w:rsid w:val="00FC2576"/>
    <w:rsid w:val="00FC2856"/>
    <w:rsid w:val="00FC2B03"/>
    <w:rsid w:val="00FC2C21"/>
    <w:rsid w:val="00FC305D"/>
    <w:rsid w:val="00FC3429"/>
    <w:rsid w:val="00FC3505"/>
    <w:rsid w:val="00FC3720"/>
    <w:rsid w:val="00FC38F7"/>
    <w:rsid w:val="00FC3A2D"/>
    <w:rsid w:val="00FC3C6C"/>
    <w:rsid w:val="00FC3F8A"/>
    <w:rsid w:val="00FC4060"/>
    <w:rsid w:val="00FC40FC"/>
    <w:rsid w:val="00FC42E2"/>
    <w:rsid w:val="00FC4B06"/>
    <w:rsid w:val="00FC4B1C"/>
    <w:rsid w:val="00FC4B34"/>
    <w:rsid w:val="00FC4BED"/>
    <w:rsid w:val="00FC4CE6"/>
    <w:rsid w:val="00FC4F24"/>
    <w:rsid w:val="00FC5118"/>
    <w:rsid w:val="00FC51E0"/>
    <w:rsid w:val="00FC53BB"/>
    <w:rsid w:val="00FC58D3"/>
    <w:rsid w:val="00FC5926"/>
    <w:rsid w:val="00FC5C2B"/>
    <w:rsid w:val="00FC6778"/>
    <w:rsid w:val="00FC69D4"/>
    <w:rsid w:val="00FC6B8B"/>
    <w:rsid w:val="00FC6E47"/>
    <w:rsid w:val="00FC70E0"/>
    <w:rsid w:val="00FC7527"/>
    <w:rsid w:val="00FC7645"/>
    <w:rsid w:val="00FC78E4"/>
    <w:rsid w:val="00FC7C03"/>
    <w:rsid w:val="00FC7D9E"/>
    <w:rsid w:val="00FC7E5D"/>
    <w:rsid w:val="00FC7E87"/>
    <w:rsid w:val="00FC7F1E"/>
    <w:rsid w:val="00FD0A51"/>
    <w:rsid w:val="00FD0E67"/>
    <w:rsid w:val="00FD11DE"/>
    <w:rsid w:val="00FD14E5"/>
    <w:rsid w:val="00FD16AE"/>
    <w:rsid w:val="00FD19E3"/>
    <w:rsid w:val="00FD1A2E"/>
    <w:rsid w:val="00FD1B83"/>
    <w:rsid w:val="00FD1BC4"/>
    <w:rsid w:val="00FD21DD"/>
    <w:rsid w:val="00FD2422"/>
    <w:rsid w:val="00FD2EE3"/>
    <w:rsid w:val="00FD3021"/>
    <w:rsid w:val="00FD313E"/>
    <w:rsid w:val="00FD341A"/>
    <w:rsid w:val="00FD363E"/>
    <w:rsid w:val="00FD39A6"/>
    <w:rsid w:val="00FD39FB"/>
    <w:rsid w:val="00FD3C57"/>
    <w:rsid w:val="00FD3D71"/>
    <w:rsid w:val="00FD4181"/>
    <w:rsid w:val="00FD43BB"/>
    <w:rsid w:val="00FD44F5"/>
    <w:rsid w:val="00FD4674"/>
    <w:rsid w:val="00FD484E"/>
    <w:rsid w:val="00FD4B35"/>
    <w:rsid w:val="00FD4F81"/>
    <w:rsid w:val="00FD53D2"/>
    <w:rsid w:val="00FD5684"/>
    <w:rsid w:val="00FD590A"/>
    <w:rsid w:val="00FD5A6D"/>
    <w:rsid w:val="00FD5C28"/>
    <w:rsid w:val="00FD6531"/>
    <w:rsid w:val="00FD65FB"/>
    <w:rsid w:val="00FD6697"/>
    <w:rsid w:val="00FD69F2"/>
    <w:rsid w:val="00FD6A3F"/>
    <w:rsid w:val="00FD6B0A"/>
    <w:rsid w:val="00FD6F0C"/>
    <w:rsid w:val="00FD75CD"/>
    <w:rsid w:val="00FD7A3E"/>
    <w:rsid w:val="00FE02DC"/>
    <w:rsid w:val="00FE0310"/>
    <w:rsid w:val="00FE0413"/>
    <w:rsid w:val="00FE0466"/>
    <w:rsid w:val="00FE0694"/>
    <w:rsid w:val="00FE0C96"/>
    <w:rsid w:val="00FE0CC0"/>
    <w:rsid w:val="00FE1044"/>
    <w:rsid w:val="00FE1078"/>
    <w:rsid w:val="00FE157E"/>
    <w:rsid w:val="00FE1801"/>
    <w:rsid w:val="00FE1881"/>
    <w:rsid w:val="00FE1954"/>
    <w:rsid w:val="00FE19FE"/>
    <w:rsid w:val="00FE1F18"/>
    <w:rsid w:val="00FE213D"/>
    <w:rsid w:val="00FE2558"/>
    <w:rsid w:val="00FE2B84"/>
    <w:rsid w:val="00FE2C34"/>
    <w:rsid w:val="00FE318B"/>
    <w:rsid w:val="00FE331C"/>
    <w:rsid w:val="00FE3438"/>
    <w:rsid w:val="00FE37BD"/>
    <w:rsid w:val="00FE3D3A"/>
    <w:rsid w:val="00FE407B"/>
    <w:rsid w:val="00FE41DA"/>
    <w:rsid w:val="00FE433F"/>
    <w:rsid w:val="00FE4B4F"/>
    <w:rsid w:val="00FE4CCF"/>
    <w:rsid w:val="00FE4DA8"/>
    <w:rsid w:val="00FE50AE"/>
    <w:rsid w:val="00FE51A8"/>
    <w:rsid w:val="00FE55FD"/>
    <w:rsid w:val="00FE5600"/>
    <w:rsid w:val="00FE570E"/>
    <w:rsid w:val="00FE5900"/>
    <w:rsid w:val="00FE5984"/>
    <w:rsid w:val="00FE5A35"/>
    <w:rsid w:val="00FE5F0E"/>
    <w:rsid w:val="00FE6184"/>
    <w:rsid w:val="00FE6562"/>
    <w:rsid w:val="00FE6E16"/>
    <w:rsid w:val="00FE6E65"/>
    <w:rsid w:val="00FE70EC"/>
    <w:rsid w:val="00FE71DC"/>
    <w:rsid w:val="00FE76CF"/>
    <w:rsid w:val="00FE7F2C"/>
    <w:rsid w:val="00FF0247"/>
    <w:rsid w:val="00FF045D"/>
    <w:rsid w:val="00FF0467"/>
    <w:rsid w:val="00FF0644"/>
    <w:rsid w:val="00FF0A9A"/>
    <w:rsid w:val="00FF0CBF"/>
    <w:rsid w:val="00FF0E2B"/>
    <w:rsid w:val="00FF1141"/>
    <w:rsid w:val="00FF126C"/>
    <w:rsid w:val="00FF137B"/>
    <w:rsid w:val="00FF14BA"/>
    <w:rsid w:val="00FF1840"/>
    <w:rsid w:val="00FF2236"/>
    <w:rsid w:val="00FF2300"/>
    <w:rsid w:val="00FF32AB"/>
    <w:rsid w:val="00FF3324"/>
    <w:rsid w:val="00FF3753"/>
    <w:rsid w:val="00FF38F5"/>
    <w:rsid w:val="00FF39A2"/>
    <w:rsid w:val="00FF3BDE"/>
    <w:rsid w:val="00FF3DB1"/>
    <w:rsid w:val="00FF427D"/>
    <w:rsid w:val="00FF444A"/>
    <w:rsid w:val="00FF47D0"/>
    <w:rsid w:val="00FF4F3C"/>
    <w:rsid w:val="00FF5040"/>
    <w:rsid w:val="00FF51D1"/>
    <w:rsid w:val="00FF52E5"/>
    <w:rsid w:val="00FF5323"/>
    <w:rsid w:val="00FF568A"/>
    <w:rsid w:val="00FF579E"/>
    <w:rsid w:val="00FF57E5"/>
    <w:rsid w:val="00FF5867"/>
    <w:rsid w:val="00FF5EA0"/>
    <w:rsid w:val="00FF5EDB"/>
    <w:rsid w:val="00FF6151"/>
    <w:rsid w:val="00FF6246"/>
    <w:rsid w:val="00FF7077"/>
    <w:rsid w:val="00FF7332"/>
    <w:rsid w:val="00FF73C3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D4F123"/>
  <w15:chartTrackingRefBased/>
  <w15:docId w15:val="{C3B4FE7E-3809-4D2C-BF80-8EABAF20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autoRedefine/>
    <w:qFormat/>
    <w:rsid w:val="00CB74EF"/>
    <w:pPr>
      <w:spacing w:before="240"/>
      <w:ind w:left="709"/>
    </w:pPr>
    <w:rPr>
      <w:rFonts w:ascii="Verdana" w:hAnsi="Verdana"/>
      <w:lang w:eastAsia="en-US"/>
    </w:rPr>
  </w:style>
  <w:style w:type="paragraph" w:styleId="Otsikko1">
    <w:name w:val="heading 1"/>
    <w:aliases w:val="Otsikko 1 Char1,Otsikko 1 Char Char,Otsikko 1 Char Char2 Char Char Char,Otsikko 1 Char1 Char Char2 Char Char Char,Otsikko 1 Char Char Char Char1 Char Char Char,Otsikko 1 Char1 Char Char Char Char1 Char Char Char"/>
    <w:basedOn w:val="Normaali"/>
    <w:next w:val="Normaali"/>
    <w:link w:val="Otsikko1Char"/>
    <w:qFormat/>
    <w:pPr>
      <w:keepNext/>
      <w:keepLines/>
      <w:numPr>
        <w:numId w:val="1"/>
      </w:numPr>
      <w:tabs>
        <w:tab w:val="left" w:pos="709"/>
      </w:tabs>
      <w:ind w:left="0"/>
      <w:outlineLvl w:val="0"/>
    </w:pPr>
    <w:rPr>
      <w:b/>
      <w:smallCaps/>
      <w:sz w:val="24"/>
    </w:rPr>
  </w:style>
  <w:style w:type="paragraph" w:styleId="Otsikko2">
    <w:name w:val="heading 2"/>
    <w:aliases w:val="Otsikko 2 Char1,Otsikko 2 Char Char,Otsikko 2 Char1 Char Char1,Otsikko 2 Char Char Char Char1,Otsikko_toka 1.1 Char Char Char Char1,Otsikko 2 Char1 Char Char1 Char Char Char,Otsikko 2 Char Char Char Char1 Char Char Char,Otsikko 2 Char Char2"/>
    <w:basedOn w:val="Otsikko1"/>
    <w:next w:val="Normaali"/>
    <w:link w:val="Otsikko2Char"/>
    <w:qFormat/>
    <w:pPr>
      <w:numPr>
        <w:numId w:val="0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  <w:numId w:val="1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  <w:numId w:val="1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  <w:numId w:val="1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ind w:left="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ind w:left="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ind w:left="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character" w:styleId="AvattuHyperlinkki">
    <w:name w:val="FollowedHyperlink"/>
    <w:basedOn w:val="Kappaleenoletusfontti"/>
    <w:rPr>
      <w:color w:val="800080"/>
      <w:u w:val="single"/>
    </w:rPr>
  </w:style>
  <w:style w:type="paragraph" w:styleId="Sisluet5">
    <w:name w:val="toc 5"/>
    <w:basedOn w:val="Normaali"/>
    <w:next w:val="Normaali"/>
    <w:semiHidden/>
    <w:pPr>
      <w:spacing w:before="0"/>
      <w:ind w:left="960"/>
    </w:pPr>
    <w:rPr>
      <w:sz w:val="18"/>
    </w:rPr>
  </w:style>
  <w:style w:type="paragraph" w:styleId="Sisluet4">
    <w:name w:val="toc 4"/>
    <w:basedOn w:val="Normaali"/>
    <w:semiHidden/>
    <w:pPr>
      <w:spacing w:before="0"/>
      <w:ind w:left="720"/>
    </w:pPr>
    <w:rPr>
      <w:sz w:val="18"/>
    </w:rPr>
  </w:style>
  <w:style w:type="paragraph" w:styleId="Sisluet3">
    <w:name w:val="toc 3"/>
    <w:basedOn w:val="Normaali"/>
    <w:next w:val="Normaali"/>
    <w:semiHidden/>
    <w:pPr>
      <w:spacing w:before="0"/>
      <w:ind w:left="480"/>
    </w:pPr>
    <w:rPr>
      <w:i/>
    </w:rPr>
  </w:style>
  <w:style w:type="paragraph" w:styleId="Sisluet2">
    <w:name w:val="toc 2"/>
    <w:basedOn w:val="Normaali"/>
    <w:next w:val="Normaali"/>
    <w:semiHidden/>
    <w:pPr>
      <w:spacing w:before="0"/>
      <w:ind w:left="240"/>
    </w:pPr>
    <w:rPr>
      <w:smallCaps/>
    </w:rPr>
  </w:style>
  <w:style w:type="paragraph" w:styleId="Sisluet1">
    <w:name w:val="toc 1"/>
    <w:basedOn w:val="Normaali"/>
    <w:next w:val="Normaali"/>
    <w:semiHidden/>
    <w:pPr>
      <w:spacing w:before="120" w:after="120"/>
      <w:ind w:left="0"/>
    </w:pPr>
    <w:rPr>
      <w:b/>
      <w:caps/>
    </w:rPr>
  </w:style>
  <w:style w:type="paragraph" w:styleId="Hakemisto1">
    <w:name w:val="index 1"/>
    <w:basedOn w:val="Normaali"/>
    <w:next w:val="Normaali"/>
    <w:semiHidden/>
    <w:pPr>
      <w:tabs>
        <w:tab w:val="right" w:pos="4261"/>
      </w:tabs>
      <w:ind w:left="220" w:hanging="220"/>
    </w:pPr>
    <w:rPr>
      <w:rFonts w:ascii="Times New Roman" w:hAnsi="Times New Roman"/>
      <w:sz w:val="18"/>
    </w:rPr>
  </w:style>
  <w:style w:type="paragraph" w:styleId="Hakemistonotsikko">
    <w:name w:val="index heading"/>
    <w:basedOn w:val="Normaali"/>
    <w:semiHidden/>
    <w:pPr>
      <w:spacing w:after="120"/>
      <w:jc w:val="center"/>
    </w:pPr>
    <w:rPr>
      <w:rFonts w:ascii="Times New Roman" w:hAnsi="Times New Roman"/>
      <w:b/>
      <w:sz w:val="26"/>
    </w:rPr>
  </w:style>
  <w:style w:type="paragraph" w:styleId="Alatunniste">
    <w:name w:val="footer"/>
    <w:basedOn w:val="Normaali"/>
    <w:pPr>
      <w:spacing w:before="0"/>
      <w:ind w:left="0"/>
    </w:pPr>
    <w:rPr>
      <w:noProof/>
    </w:rPr>
  </w:style>
  <w:style w:type="paragraph" w:styleId="Yltunniste">
    <w:name w:val="header"/>
    <w:basedOn w:val="Normaali"/>
    <w:pPr>
      <w:spacing w:before="0"/>
      <w:ind w:left="0"/>
    </w:pPr>
    <w:rPr>
      <w:noProof/>
    </w:rPr>
  </w:style>
  <w:style w:type="character" w:styleId="Alaviitteenviite">
    <w:name w:val="footnote reference"/>
    <w:basedOn w:val="Kappaleenoletusfontti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BIGHEADING">
    <w:name w:val="BIG HEADING"/>
    <w:basedOn w:val="Normaali"/>
    <w:next w:val="Normaali"/>
    <w:pPr>
      <w:spacing w:after="240"/>
    </w:pPr>
    <w:rPr>
      <w:b/>
      <w:caps/>
      <w:sz w:val="28"/>
    </w:rPr>
  </w:style>
  <w:style w:type="paragraph" w:styleId="Sisluet6">
    <w:name w:val="toc 6"/>
    <w:basedOn w:val="Normaali"/>
    <w:next w:val="Normaali"/>
    <w:semiHidden/>
    <w:pPr>
      <w:spacing w:before="0"/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spacing w:before="0"/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spacing w:before="0"/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spacing w:before="0"/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tabs>
        <w:tab w:val="right" w:pos="4261"/>
      </w:tabs>
      <w:ind w:left="440" w:hanging="220"/>
    </w:pPr>
    <w:rPr>
      <w:rFonts w:ascii="Times New Roman" w:hAnsi="Times New Roman"/>
      <w:sz w:val="18"/>
    </w:rPr>
  </w:style>
  <w:style w:type="paragraph" w:styleId="Hakemisto3">
    <w:name w:val="index 3"/>
    <w:basedOn w:val="Normaali"/>
    <w:next w:val="Normaali"/>
    <w:semiHidden/>
    <w:pPr>
      <w:tabs>
        <w:tab w:val="right" w:pos="4261"/>
      </w:tabs>
      <w:ind w:left="660" w:hanging="220"/>
    </w:pPr>
    <w:rPr>
      <w:rFonts w:ascii="Times New Roman" w:hAnsi="Times New Roman"/>
      <w:sz w:val="18"/>
    </w:rPr>
  </w:style>
  <w:style w:type="paragraph" w:styleId="Hakemisto4">
    <w:name w:val="index 4"/>
    <w:basedOn w:val="Normaali"/>
    <w:next w:val="Normaali"/>
    <w:semiHidden/>
    <w:pPr>
      <w:tabs>
        <w:tab w:val="right" w:pos="4261"/>
      </w:tabs>
      <w:ind w:left="880" w:hanging="220"/>
    </w:pPr>
    <w:rPr>
      <w:rFonts w:ascii="Times New Roman" w:hAnsi="Times New Roman"/>
      <w:sz w:val="18"/>
    </w:rPr>
  </w:style>
  <w:style w:type="paragraph" w:styleId="Hakemisto5">
    <w:name w:val="index 5"/>
    <w:basedOn w:val="Normaali"/>
    <w:next w:val="Normaali"/>
    <w:semiHidden/>
    <w:pPr>
      <w:tabs>
        <w:tab w:val="right" w:pos="4261"/>
      </w:tabs>
      <w:ind w:left="1100" w:hanging="220"/>
    </w:pPr>
    <w:rPr>
      <w:rFonts w:ascii="Times New Roman" w:hAnsi="Times New Roman"/>
      <w:sz w:val="18"/>
    </w:rPr>
  </w:style>
  <w:style w:type="paragraph" w:styleId="Hakemisto6">
    <w:name w:val="index 6"/>
    <w:basedOn w:val="Normaali"/>
    <w:next w:val="Normaali"/>
    <w:semiHidden/>
    <w:pPr>
      <w:tabs>
        <w:tab w:val="right" w:pos="4261"/>
      </w:tabs>
      <w:ind w:left="1320" w:hanging="220"/>
    </w:pPr>
    <w:rPr>
      <w:rFonts w:ascii="Times New Roman" w:hAnsi="Times New Roman"/>
      <w:sz w:val="18"/>
    </w:rPr>
  </w:style>
  <w:style w:type="paragraph" w:styleId="Hakemisto7">
    <w:name w:val="index 7"/>
    <w:basedOn w:val="Normaali"/>
    <w:next w:val="Normaali"/>
    <w:semiHidden/>
    <w:pPr>
      <w:tabs>
        <w:tab w:val="right" w:pos="4261"/>
      </w:tabs>
      <w:ind w:left="1540" w:hanging="220"/>
    </w:pPr>
    <w:rPr>
      <w:rFonts w:ascii="Times New Roman" w:hAnsi="Times New Roman"/>
      <w:sz w:val="18"/>
    </w:rPr>
  </w:style>
  <w:style w:type="paragraph" w:styleId="Hakemisto8">
    <w:name w:val="index 8"/>
    <w:basedOn w:val="Normaali"/>
    <w:next w:val="Normaali"/>
    <w:semiHidden/>
    <w:pPr>
      <w:tabs>
        <w:tab w:val="right" w:pos="4261"/>
      </w:tabs>
      <w:ind w:left="1760" w:hanging="220"/>
    </w:pPr>
    <w:rPr>
      <w:rFonts w:ascii="Times New Roman" w:hAnsi="Times New Roman"/>
      <w:sz w:val="18"/>
    </w:rPr>
  </w:style>
  <w:style w:type="paragraph" w:styleId="Hakemisto9">
    <w:name w:val="index 9"/>
    <w:basedOn w:val="Normaali"/>
    <w:next w:val="Normaali"/>
    <w:semiHidden/>
    <w:pPr>
      <w:tabs>
        <w:tab w:val="right" w:pos="4261"/>
      </w:tabs>
      <w:ind w:left="1980" w:hanging="220"/>
    </w:pPr>
    <w:rPr>
      <w:rFonts w:ascii="Times New Roman" w:hAnsi="Times New Roman"/>
      <w:sz w:val="18"/>
    </w:rPr>
  </w:style>
  <w:style w:type="paragraph" w:styleId="Kuvanotsikko">
    <w:name w:val="Kuvan otsikko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basedOn w:val="Kappaleenoletusfontti"/>
    <w:rPr>
      <w:color w:val="0000FF"/>
      <w:u w:val="single"/>
    </w:rPr>
  </w:style>
  <w:style w:type="paragraph" w:customStyle="1" w:styleId="NormalBulleted">
    <w:name w:val="Normal Bulleted"/>
    <w:basedOn w:val="Normaali"/>
    <w:pPr>
      <w:tabs>
        <w:tab w:val="num" w:pos="3686"/>
      </w:tabs>
      <w:spacing w:before="120"/>
      <w:ind w:left="3686" w:hanging="284"/>
    </w:pPr>
  </w:style>
  <w:style w:type="table" w:styleId="TaulukkoRuudukko">
    <w:name w:val="Table Grid"/>
    <w:basedOn w:val="Normaalitaulukko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5F29"/>
    <w:pPr>
      <w:autoSpaceDE w:val="0"/>
      <w:autoSpaceDN w:val="0"/>
      <w:adjustRightInd w:val="0"/>
    </w:pPr>
    <w:rPr>
      <w:rFonts w:ascii="Humanst521CnBT" w:hAnsi="Humanst521CnBT" w:cs="Humanst521CnBT"/>
    </w:rPr>
  </w:style>
  <w:style w:type="paragraph" w:customStyle="1" w:styleId="Kansiotsikko">
    <w:name w:val="Kansiotsikko"/>
    <w:basedOn w:val="Default"/>
    <w:next w:val="Default"/>
    <w:rsid w:val="00A95F29"/>
    <w:rPr>
      <w:rFonts w:cs="Times New Roman"/>
      <w:sz w:val="24"/>
      <w:szCs w:val="24"/>
    </w:rPr>
  </w:style>
  <w:style w:type="paragraph" w:customStyle="1" w:styleId="Kansiasiakas">
    <w:name w:val="Kansiasiakas"/>
    <w:basedOn w:val="Default"/>
    <w:next w:val="Default"/>
    <w:rsid w:val="00A95F29"/>
    <w:rPr>
      <w:rFonts w:cs="Times New Roman"/>
      <w:sz w:val="24"/>
      <w:szCs w:val="24"/>
    </w:rPr>
  </w:style>
  <w:style w:type="paragraph" w:customStyle="1" w:styleId="stmasia">
    <w:name w:val="stmasia"/>
    <w:rsid w:val="00A95F29"/>
    <w:pPr>
      <w:ind w:left="1304" w:hanging="1304"/>
    </w:pPr>
    <w:rPr>
      <w:rFonts w:ascii="Times New Roman" w:hAnsi="Times New Roman"/>
      <w:noProof/>
      <w:color w:val="000080"/>
      <w:sz w:val="24"/>
      <w:lang w:val="en-GB" w:eastAsia="en-US"/>
    </w:rPr>
  </w:style>
  <w:style w:type="table" w:styleId="TaulukkoWeb1">
    <w:name w:val="Taulukko Web 1"/>
    <w:basedOn w:val="Normaalitaulukko"/>
    <w:rsid w:val="00896D77"/>
    <w:pPr>
      <w:spacing w:before="240"/>
      <w:ind w:left="2268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aotsikko">
    <w:name w:val="Subtitle"/>
    <w:basedOn w:val="Normaali"/>
    <w:qFormat/>
    <w:rsid w:val="004D31E7"/>
    <w:pPr>
      <w:spacing w:before="0"/>
      <w:ind w:left="0"/>
    </w:pPr>
    <w:rPr>
      <w:b/>
      <w:lang w:val="en-US"/>
    </w:rPr>
  </w:style>
  <w:style w:type="character" w:styleId="Sivunumero">
    <w:name w:val="page number"/>
    <w:basedOn w:val="Kappaleenoletusfontti"/>
    <w:rsid w:val="00BE5F5B"/>
  </w:style>
  <w:style w:type="character" w:customStyle="1" w:styleId="Otsikko1Char">
    <w:name w:val="Otsikko 1 Char"/>
    <w:aliases w:val="Otsikko 1 Char1 Char,Otsikko 1 Char Char Char,Otsikko 1 Char Char2 Char Char Char Char,Otsikko 1 Char1 Char Char2 Char Char Char Char,Otsikko 1 Char Char Char Char1 Char Char Char Char"/>
    <w:basedOn w:val="Kappaleenoletusfontti"/>
    <w:link w:val="Otsikko1"/>
    <w:rsid w:val="008F497A"/>
    <w:rPr>
      <w:b/>
      <w:smallCaps/>
      <w:sz w:val="24"/>
      <w:szCs w:val="22"/>
      <w:lang w:val="fi-FI" w:eastAsia="en-US" w:bidi="ar-SA"/>
    </w:rPr>
  </w:style>
  <w:style w:type="character" w:customStyle="1" w:styleId="Otsikko2Char">
    <w:name w:val="Otsikko 2 Char"/>
    <w:aliases w:val="Otsikko 2 Char1 Char,Otsikko 2 Char Char Char,Otsikko 2 Char1 Char Char1 Char,Otsikko 2 Char Char Char Char1 Char,Otsikko_toka 1.1 Char Char Char Char1 Char,Otsikko 2 Char1 Char Char1 Char Char Char Char,Otsikko 2 Char Char2 Char"/>
    <w:basedOn w:val="Otsikko1Char"/>
    <w:link w:val="Otsikko2"/>
    <w:rsid w:val="008F497A"/>
    <w:rPr>
      <w:b/>
      <w:smallCaps/>
      <w:sz w:val="24"/>
      <w:szCs w:val="22"/>
      <w:lang w:val="fi-FI" w:eastAsia="en-US" w:bidi="ar-SA"/>
    </w:rPr>
  </w:style>
  <w:style w:type="paragraph" w:styleId="Vakiosisennys">
    <w:name w:val="Normal Indent"/>
    <w:basedOn w:val="Normaali"/>
    <w:next w:val="Normaali"/>
    <w:rsid w:val="00A84753"/>
    <w:pPr>
      <w:widowControl w:val="0"/>
      <w:suppressLineNumbers/>
      <w:overflowPunct w:val="0"/>
      <w:autoSpaceDE w:val="0"/>
      <w:autoSpaceDN w:val="0"/>
      <w:adjustRightInd w:val="0"/>
      <w:ind w:left="0"/>
      <w:textAlignment w:val="baseline"/>
    </w:pPr>
    <w:rPr>
      <w:noProof/>
    </w:rPr>
  </w:style>
  <w:style w:type="paragraph" w:customStyle="1" w:styleId="DokumentinnimiCharCharChar1">
    <w:name w:val="Dokumentin nimi Char Char Char1"/>
    <w:next w:val="Versio"/>
    <w:link w:val="DokumentinnimiCharCharChar1Char"/>
    <w:rsid w:val="008120FE"/>
    <w:pPr>
      <w:spacing w:before="600"/>
    </w:pPr>
    <w:rPr>
      <w:rFonts w:ascii="Times New Roman" w:hAnsi="Times New Roman"/>
      <w:b/>
      <w:sz w:val="40"/>
      <w:szCs w:val="24"/>
      <w:lang w:eastAsia="en-US"/>
    </w:rPr>
  </w:style>
  <w:style w:type="paragraph" w:customStyle="1" w:styleId="Versio">
    <w:name w:val="Versio"/>
    <w:next w:val="Normaali"/>
    <w:rsid w:val="008120FE"/>
    <w:pPr>
      <w:spacing w:after="600"/>
    </w:pPr>
    <w:rPr>
      <w:rFonts w:ascii="Times New Roman" w:hAnsi="Times New Roman" w:cs="Tahoma"/>
      <w:b/>
      <w:sz w:val="32"/>
      <w:szCs w:val="16"/>
      <w:lang w:eastAsia="en-US"/>
    </w:rPr>
  </w:style>
  <w:style w:type="character" w:customStyle="1" w:styleId="DokumentinnimiCharCharChar1Char">
    <w:name w:val="Dokumentin nimi Char Char Char1 Char"/>
    <w:basedOn w:val="Kappaleenoletusfontti"/>
    <w:link w:val="DokumentinnimiCharCharChar1"/>
    <w:rsid w:val="005A62D6"/>
    <w:rPr>
      <w:rFonts w:ascii="Times New Roman" w:hAnsi="Times New Roman"/>
      <w:b/>
      <w:sz w:val="40"/>
      <w:szCs w:val="24"/>
      <w:lang w:val="fi-FI" w:eastAsia="en-US" w:bidi="ar-SA"/>
    </w:rPr>
  </w:style>
  <w:style w:type="paragraph" w:customStyle="1" w:styleId="Kappale">
    <w:name w:val="Kappale"/>
    <w:rsid w:val="00E24032"/>
    <w:pPr>
      <w:spacing w:before="240" w:after="240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NormaaliWeb">
    <w:name w:val="Normaali (Web)"/>
    <w:basedOn w:val="Normaali"/>
    <w:rsid w:val="00E22095"/>
    <w:pPr>
      <w:spacing w:before="100" w:beforeAutospacing="1" w:after="100" w:afterAutospacing="1"/>
      <w:ind w:left="0"/>
    </w:pPr>
    <w:rPr>
      <w:color w:val="000000"/>
      <w:lang w:eastAsia="fi-FI"/>
    </w:rPr>
  </w:style>
  <w:style w:type="character" w:styleId="Voimakas">
    <w:name w:val="Strong"/>
    <w:basedOn w:val="Kappaleenoletusfontti"/>
    <w:qFormat/>
    <w:rsid w:val="00E22095"/>
    <w:rPr>
      <w:b/>
      <w:bCs/>
    </w:rPr>
  </w:style>
  <w:style w:type="character" w:customStyle="1" w:styleId="Hyperlinkki3">
    <w:name w:val="Hyperlinkki3"/>
    <w:basedOn w:val="Kappaleenoletusfontti"/>
    <w:rsid w:val="00DF6A1E"/>
    <w:rPr>
      <w:rFonts w:ascii="Arial" w:hAnsi="Arial" w:cs="Arial" w:hint="default"/>
      <w:strike w:val="0"/>
      <w:dstrike w:val="0"/>
      <w:color w:val="0099CC"/>
      <w:sz w:val="28"/>
      <w:szCs w:val="28"/>
      <w:u w:val="none"/>
      <w:effect w:val="none"/>
    </w:rPr>
  </w:style>
  <w:style w:type="paragraph" w:customStyle="1" w:styleId="DokumentinnimiCharCharChar1CharCharChar">
    <w:name w:val="Dokumentin nimi Char Char Char1 Char Char Char"/>
    <w:next w:val="Versio"/>
    <w:link w:val="DokumentinnimiCharCharChar1CharCharCharChar"/>
    <w:rsid w:val="009C12D8"/>
    <w:pPr>
      <w:spacing w:before="600"/>
    </w:pPr>
    <w:rPr>
      <w:rFonts w:ascii="Times New Roman" w:hAnsi="Times New Roman"/>
      <w:b/>
      <w:sz w:val="40"/>
      <w:szCs w:val="24"/>
      <w:lang w:eastAsia="en-US"/>
    </w:rPr>
  </w:style>
  <w:style w:type="character" w:customStyle="1" w:styleId="DokumentinnimiCharCharChar1CharCharCharChar">
    <w:name w:val="Dokumentin nimi Char Char Char1 Char Char Char Char"/>
    <w:basedOn w:val="Kappaleenoletusfontti"/>
    <w:link w:val="DokumentinnimiCharCharChar1CharCharChar"/>
    <w:rsid w:val="009C12D8"/>
    <w:rPr>
      <w:rFonts w:ascii="Times New Roman" w:hAnsi="Times New Roman"/>
      <w:b/>
      <w:sz w:val="40"/>
      <w:szCs w:val="24"/>
      <w:lang w:val="fi-FI" w:eastAsia="en-US" w:bidi="ar-SA"/>
    </w:rPr>
  </w:style>
  <w:style w:type="paragraph" w:customStyle="1" w:styleId="TyyliSis2TimesNewRoman1">
    <w:name w:val="Tyyli Sis 2 + Times New Roman1"/>
    <w:basedOn w:val="Normaali"/>
    <w:rsid w:val="009C12D8"/>
    <w:pPr>
      <w:numPr>
        <w:numId w:val="6"/>
      </w:numPr>
    </w:pPr>
    <w:rPr>
      <w:sz w:val="22"/>
      <w:szCs w:val="22"/>
    </w:rPr>
  </w:style>
  <w:style w:type="character" w:customStyle="1" w:styleId="basictxt">
    <w:name w:val="basictxt"/>
    <w:basedOn w:val="Kappaleenoletusfontti"/>
    <w:rsid w:val="009C12D8"/>
  </w:style>
  <w:style w:type="paragraph" w:customStyle="1" w:styleId="Tyyli1">
    <w:name w:val="Tyyli1"/>
    <w:basedOn w:val="Sisluet2"/>
    <w:rsid w:val="009C12D8"/>
    <w:pPr>
      <w:tabs>
        <w:tab w:val="left" w:pos="480"/>
        <w:tab w:val="right" w:leader="dot" w:pos="9629"/>
      </w:tabs>
    </w:pPr>
    <w:rPr>
      <w:b/>
      <w:sz w:val="18"/>
      <w:szCs w:val="18"/>
    </w:rPr>
  </w:style>
  <w:style w:type="paragraph" w:customStyle="1" w:styleId="TyyliSisluet1Ennen0ptJlkeen0pt">
    <w:name w:val="Tyyli Sisluet 1 + Ennen:  0 pt Jälkeen:  0 pt"/>
    <w:basedOn w:val="Sisluet1"/>
    <w:rsid w:val="009C12D8"/>
    <w:pPr>
      <w:tabs>
        <w:tab w:val="left" w:pos="480"/>
        <w:tab w:val="left" w:pos="1134"/>
        <w:tab w:val="right" w:leader="dot" w:pos="9629"/>
      </w:tabs>
      <w:spacing w:before="0" w:after="0"/>
    </w:pPr>
    <w:rPr>
      <w:b w:val="0"/>
      <w:bCs/>
      <w:caps w:val="0"/>
      <w:sz w:val="22"/>
      <w:szCs w:val="22"/>
    </w:rPr>
  </w:style>
  <w:style w:type="character" w:styleId="HTML-kirjoituskone">
    <w:name w:val="HTML Typewriter"/>
    <w:basedOn w:val="Kappaleenoletusfontti"/>
    <w:rsid w:val="009C12D8"/>
    <w:rPr>
      <w:rFonts w:ascii="Courier New" w:eastAsia="Times New Roman" w:hAnsi="Courier New" w:cs="Courier New"/>
      <w:sz w:val="20"/>
      <w:szCs w:val="20"/>
    </w:rPr>
  </w:style>
  <w:style w:type="paragraph" w:customStyle="1" w:styleId="Tyyli11ptEnnen6pt">
    <w:name w:val="Tyyli 11 pt Ennen:  6 pt"/>
    <w:basedOn w:val="Normaali"/>
    <w:autoRedefine/>
    <w:rsid w:val="009C12D8"/>
    <w:pPr>
      <w:spacing w:before="120"/>
      <w:ind w:left="0"/>
    </w:pPr>
    <w:rPr>
      <w:sz w:val="22"/>
      <w:szCs w:val="22"/>
    </w:rPr>
  </w:style>
  <w:style w:type="paragraph" w:styleId="Leipteksti2">
    <w:name w:val="Body Text 2"/>
    <w:basedOn w:val="Normaali"/>
    <w:rsid w:val="009C12D8"/>
    <w:pPr>
      <w:spacing w:before="0"/>
      <w:ind w:left="0"/>
      <w:jc w:val="both"/>
    </w:pPr>
    <w:rPr>
      <w:b/>
      <w:snapToGrid w:val="0"/>
      <w:sz w:val="28"/>
      <w:szCs w:val="22"/>
    </w:rPr>
  </w:style>
  <w:style w:type="paragraph" w:customStyle="1" w:styleId="TyyliMolemmatreunatVasen21cm">
    <w:name w:val="Tyyli Molemmat reunat Vasen:  21 cm"/>
    <w:basedOn w:val="Normaali"/>
    <w:autoRedefine/>
    <w:rsid w:val="009C12D8"/>
    <w:pPr>
      <w:ind w:left="1191"/>
      <w:jc w:val="both"/>
    </w:pPr>
    <w:rPr>
      <w:sz w:val="22"/>
      <w:szCs w:val="22"/>
    </w:rPr>
  </w:style>
  <w:style w:type="character" w:customStyle="1" w:styleId="Otsikko2CharChar1">
    <w:name w:val="Otsikko 2 Char Char1"/>
    <w:aliases w:val="Otsikko 2 Char1 Char Char,Otsikko 2 Char Char Char Char,Otsikko_toka 1.1 Char Char Char Char"/>
    <w:basedOn w:val="Kappaleenoletusfontti"/>
    <w:rsid w:val="009C12D8"/>
    <w:rPr>
      <w:b/>
      <w:smallCaps/>
      <w:sz w:val="24"/>
      <w:szCs w:val="22"/>
      <w:lang w:val="fi-FI" w:eastAsia="en-US" w:bidi="ar-SA"/>
    </w:rPr>
  </w:style>
  <w:style w:type="character" w:customStyle="1" w:styleId="DokumentinnimiCharCharChar">
    <w:name w:val="Dokumentin nimi Char Char Char"/>
    <w:basedOn w:val="Kappaleenoletusfontti"/>
    <w:rsid w:val="009C12D8"/>
    <w:rPr>
      <w:b/>
      <w:sz w:val="40"/>
      <w:szCs w:val="24"/>
      <w:lang w:val="fi-FI" w:eastAsia="en-US" w:bidi="ar-SA"/>
    </w:rPr>
  </w:style>
  <w:style w:type="character" w:customStyle="1" w:styleId="Otsikko1Char2Char1">
    <w:name w:val="Otsikko 1 Char2 Char1"/>
    <w:aliases w:val="Otsikko 1 Char Char1 Char1,Otsikko 1 Char1 Char Char1 Char1,Otsikko 1 Char Char Char Char Char2,Otsikko 1 Char1 Char Char Char Char Char1,Otsikko 1 Char Char Char Char Char Char Char1,Otsikko 1 Char1 Char1 Char1"/>
    <w:basedOn w:val="Kappaleenoletusfontti"/>
    <w:rsid w:val="009C12D8"/>
    <w:rPr>
      <w:b/>
      <w:smallCaps/>
      <w:sz w:val="24"/>
      <w:lang w:val="fi-FI" w:eastAsia="en-US" w:bidi="ar-SA"/>
    </w:rPr>
  </w:style>
  <w:style w:type="character" w:customStyle="1" w:styleId="Otsikko1Char2Char2Char">
    <w:name w:val="Otsikko 1 Char2 Char2 Char"/>
    <w:aliases w:val="Otsikko 1 Char Char1 Char2 Char,Otsikko 1 Char1 Char Char1 Char2 Char,Otsikko 1 Char Char Char Char Char Char2,Otsikko 1 Char1 Char Char Char Char Char2 Char,Otsikko 1 Char1 Char1 Char2 Char"/>
    <w:basedOn w:val="Kappaleenoletusfontti"/>
    <w:rsid w:val="009C12D8"/>
    <w:rPr>
      <w:b/>
      <w:smallCaps/>
      <w:sz w:val="24"/>
      <w:lang w:val="fi-FI" w:eastAsia="en-US" w:bidi="ar-SA"/>
    </w:rPr>
  </w:style>
  <w:style w:type="paragraph" w:customStyle="1" w:styleId="BallotPool">
    <w:name w:val="Ballot Pool"/>
    <w:basedOn w:val="Default"/>
    <w:next w:val="Default"/>
    <w:rsid w:val="009C12D8"/>
    <w:pPr>
      <w:spacing w:after="240"/>
    </w:pPr>
    <w:rPr>
      <w:rFonts w:ascii="Times New Roman" w:hAnsi="Times New Roman" w:cs="Times New Roman"/>
      <w:sz w:val="24"/>
      <w:szCs w:val="24"/>
    </w:rPr>
  </w:style>
  <w:style w:type="paragraph" w:customStyle="1" w:styleId="kuvateksti">
    <w:name w:val="kuvateksti"/>
    <w:basedOn w:val="Default"/>
    <w:next w:val="Default"/>
    <w:rsid w:val="002A436D"/>
    <w:pPr>
      <w:spacing w:before="240" w:after="240"/>
    </w:pPr>
    <w:rPr>
      <w:rFonts w:ascii="FMJHIO+Humanst521BT" w:hAnsi="FMJHIO+Humanst521BT" w:cs="Times New Roman"/>
      <w:sz w:val="24"/>
      <w:szCs w:val="24"/>
    </w:rPr>
  </w:style>
  <w:style w:type="paragraph" w:styleId="Otsikko">
    <w:name w:val="Title"/>
    <w:basedOn w:val="Normaali"/>
    <w:next w:val="Normaali"/>
    <w:link w:val="OtsikkoChar"/>
    <w:qFormat/>
    <w:rsid w:val="00443D5E"/>
    <w:pPr>
      <w:spacing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443D5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m1">
    <w:name w:val="m1"/>
    <w:basedOn w:val="Kappaleenoletusfontti"/>
    <w:rsid w:val="00B07B79"/>
    <w:rPr>
      <w:color w:val="0000FF"/>
    </w:rPr>
  </w:style>
  <w:style w:type="character" w:customStyle="1" w:styleId="t1">
    <w:name w:val="t1"/>
    <w:basedOn w:val="Kappaleenoletusfontti"/>
    <w:rsid w:val="00B07B79"/>
    <w:rPr>
      <w:color w:val="990000"/>
    </w:rPr>
  </w:style>
  <w:style w:type="paragraph" w:styleId="Seliteteksti">
    <w:name w:val="Balloon Text"/>
    <w:basedOn w:val="Normaali"/>
    <w:link w:val="SelitetekstiChar"/>
    <w:rsid w:val="00E817A1"/>
    <w:pPr>
      <w:spacing w:before="0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E817A1"/>
    <w:rPr>
      <w:rFonts w:ascii="Tahoma" w:hAnsi="Tahoma" w:cs="Tahoma"/>
      <w:sz w:val="16"/>
      <w:szCs w:val="16"/>
      <w:lang w:eastAsia="en-US"/>
    </w:rPr>
  </w:style>
  <w:style w:type="paragraph" w:styleId="Luettelokappale">
    <w:name w:val="List Paragraph"/>
    <w:basedOn w:val="Normaali"/>
    <w:uiPriority w:val="34"/>
    <w:qFormat/>
    <w:rsid w:val="00B77804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1">
    <w:name w:val="b1"/>
    <w:basedOn w:val="Kappaleenoletusfontti"/>
    <w:rsid w:val="00B9064D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Kappaleenoletusfontti"/>
    <w:rsid w:val="00B9064D"/>
    <w:rPr>
      <w:b/>
      <w:bCs/>
    </w:rPr>
  </w:style>
  <w:style w:type="character" w:styleId="Kommentinviite">
    <w:name w:val="annotation reference"/>
    <w:basedOn w:val="Kappaleenoletusfontti"/>
    <w:rsid w:val="00004494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rsid w:val="00004494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004494"/>
    <w:rPr>
      <w:rFonts w:ascii="Verdana" w:hAnsi="Verdana"/>
      <w:lang w:eastAsia="en-US"/>
    </w:rPr>
  </w:style>
  <w:style w:type="character" w:customStyle="1" w:styleId="KommentinotsikkoChar">
    <w:name w:val="Kommentin otsikko Char"/>
    <w:basedOn w:val="KommentintekstiChar"/>
    <w:link w:val="Kommentinotsikko"/>
    <w:rsid w:val="00004494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06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97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441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57676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6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643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4755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06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02760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24915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142987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2644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50468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15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9476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2716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9513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1593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EBEA4-41BE-40C7-BBE7-BA70789A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904</Words>
  <Characters>7328</Characters>
  <Application>Microsoft Office Word</Application>
  <DocSecurity>0</DocSecurity>
  <Lines>61</Lines>
  <Paragraphs>16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PROJEKTIN NIMI</vt:lpstr>
    </vt:vector>
  </TitlesOfParts>
  <Company>Satakunnan sairaanhoitopiiri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PROJEKTIN NIMI</dc:title>
  <dc:subject>Projektidokumenttipohja</dc:subject>
  <dc:creator>Aino Virtanen, aino.virtanen@satshp.fi</dc:creator>
  <cp:keywords/>
  <cp:lastModifiedBy>Kunnari Riitta</cp:lastModifiedBy>
  <cp:revision>2</cp:revision>
  <cp:lastPrinted>2008-03-13T06:59:00Z</cp:lastPrinted>
  <dcterms:created xsi:type="dcterms:W3CDTF">2025-07-01T06:56:00Z</dcterms:created>
  <dcterms:modified xsi:type="dcterms:W3CDTF">2025-07-01T06:56:00Z</dcterms:modified>
</cp:coreProperties>
</file>